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506C2D" w:rsidRDefault="009F5085" w:rsidP="001E44EE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506C2D">
        <w:rPr>
          <w:b/>
          <w:bCs/>
          <w:kern w:val="32"/>
          <w:sz w:val="28"/>
          <w:szCs w:val="28"/>
        </w:rPr>
        <w:t>Т</w:t>
      </w:r>
      <w:r w:rsidR="00E12AF7" w:rsidRPr="00506C2D">
        <w:rPr>
          <w:b/>
          <w:bCs/>
          <w:kern w:val="32"/>
          <w:sz w:val="28"/>
          <w:szCs w:val="28"/>
        </w:rPr>
        <w:t>АРИФНОЕ СОГЛАШЕНИЕ</w:t>
      </w:r>
    </w:p>
    <w:p w:rsidR="00E12AF7" w:rsidRPr="00506C2D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506C2D">
        <w:rPr>
          <w:bCs/>
          <w:kern w:val="32"/>
          <w:sz w:val="28"/>
          <w:szCs w:val="28"/>
        </w:rPr>
        <w:t xml:space="preserve"> в системе обязательного медицинского страхования граждан </w:t>
      </w:r>
    </w:p>
    <w:p w:rsidR="00E12AF7" w:rsidRPr="00506C2D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506C2D">
        <w:rPr>
          <w:bCs/>
          <w:kern w:val="32"/>
          <w:sz w:val="28"/>
          <w:szCs w:val="28"/>
        </w:rPr>
        <w:t xml:space="preserve">в Оренбургской области на </w:t>
      </w:r>
      <w:r w:rsidR="00371755" w:rsidRPr="00506C2D">
        <w:rPr>
          <w:bCs/>
          <w:kern w:val="32"/>
          <w:sz w:val="28"/>
          <w:szCs w:val="28"/>
        </w:rPr>
        <w:t>202</w:t>
      </w:r>
      <w:r w:rsidR="00971E92" w:rsidRPr="00506C2D">
        <w:rPr>
          <w:bCs/>
          <w:kern w:val="32"/>
          <w:sz w:val="28"/>
          <w:szCs w:val="28"/>
        </w:rPr>
        <w:t>6</w:t>
      </w:r>
      <w:r w:rsidR="00F366C7" w:rsidRPr="00506C2D">
        <w:rPr>
          <w:bCs/>
          <w:kern w:val="32"/>
          <w:sz w:val="28"/>
          <w:szCs w:val="28"/>
        </w:rPr>
        <w:t xml:space="preserve"> </w:t>
      </w:r>
      <w:r w:rsidRPr="00506C2D">
        <w:rPr>
          <w:bCs/>
          <w:kern w:val="32"/>
          <w:sz w:val="28"/>
          <w:szCs w:val="28"/>
        </w:rPr>
        <w:t>год</w:t>
      </w:r>
    </w:p>
    <w:p w:rsidR="001C04C2" w:rsidRPr="00506C2D" w:rsidRDefault="001C04C2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371755" w:rsidRPr="00506C2D" w:rsidRDefault="00371755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Pr="00506C2D" w:rsidRDefault="00A85042" w:rsidP="00853DCB">
      <w:pPr>
        <w:pStyle w:val="a9"/>
        <w:spacing w:after="0"/>
        <w:ind w:left="0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г. Оренбург                                            </w:t>
      </w:r>
      <w:r w:rsidR="00121634" w:rsidRPr="00506C2D">
        <w:rPr>
          <w:bCs/>
          <w:sz w:val="28"/>
          <w:szCs w:val="28"/>
        </w:rPr>
        <w:t xml:space="preserve">        </w:t>
      </w:r>
      <w:r w:rsidR="00902813" w:rsidRPr="00506C2D">
        <w:rPr>
          <w:bCs/>
          <w:sz w:val="28"/>
          <w:szCs w:val="28"/>
        </w:rPr>
        <w:t xml:space="preserve">  </w:t>
      </w:r>
      <w:r w:rsidR="00121634" w:rsidRPr="00506C2D">
        <w:rPr>
          <w:bCs/>
          <w:sz w:val="28"/>
          <w:szCs w:val="28"/>
        </w:rPr>
        <w:t xml:space="preserve"> </w:t>
      </w:r>
      <w:r w:rsidR="001B0687" w:rsidRPr="00506C2D">
        <w:rPr>
          <w:bCs/>
          <w:sz w:val="28"/>
          <w:szCs w:val="28"/>
        </w:rPr>
        <w:t xml:space="preserve">        </w:t>
      </w:r>
      <w:r w:rsidR="001C21FF" w:rsidRPr="00506C2D">
        <w:rPr>
          <w:bCs/>
          <w:sz w:val="28"/>
          <w:szCs w:val="28"/>
        </w:rPr>
        <w:t xml:space="preserve">  </w:t>
      </w:r>
      <w:r w:rsidR="00961266" w:rsidRPr="00506C2D">
        <w:rPr>
          <w:bCs/>
          <w:sz w:val="28"/>
          <w:szCs w:val="28"/>
        </w:rPr>
        <w:t xml:space="preserve">     </w:t>
      </w:r>
      <w:r w:rsidR="001C21FF" w:rsidRPr="00506C2D">
        <w:rPr>
          <w:bCs/>
          <w:sz w:val="28"/>
          <w:szCs w:val="28"/>
        </w:rPr>
        <w:t xml:space="preserve"> </w:t>
      </w:r>
      <w:r w:rsidR="00E64A2A" w:rsidRPr="00506C2D">
        <w:rPr>
          <w:bCs/>
          <w:sz w:val="28"/>
          <w:szCs w:val="28"/>
        </w:rPr>
        <w:t xml:space="preserve"> </w:t>
      </w:r>
      <w:r w:rsidR="00853DCB" w:rsidRPr="00506C2D">
        <w:rPr>
          <w:bCs/>
          <w:sz w:val="28"/>
          <w:szCs w:val="28"/>
        </w:rPr>
        <w:t xml:space="preserve">         </w:t>
      </w:r>
      <w:r w:rsidR="001B0687" w:rsidRPr="00506C2D">
        <w:rPr>
          <w:bCs/>
          <w:sz w:val="28"/>
          <w:szCs w:val="28"/>
        </w:rPr>
        <w:t xml:space="preserve"> </w:t>
      </w:r>
      <w:r w:rsidR="009A51FB" w:rsidRPr="00506C2D">
        <w:rPr>
          <w:bCs/>
          <w:sz w:val="28"/>
          <w:szCs w:val="28"/>
        </w:rPr>
        <w:t xml:space="preserve">   </w:t>
      </w:r>
      <w:r w:rsidR="001B0687" w:rsidRPr="00506C2D">
        <w:rPr>
          <w:bCs/>
          <w:sz w:val="28"/>
          <w:szCs w:val="28"/>
        </w:rPr>
        <w:t xml:space="preserve"> </w:t>
      </w:r>
      <w:r w:rsidR="00B600E2" w:rsidRPr="00506C2D">
        <w:rPr>
          <w:bCs/>
          <w:sz w:val="28"/>
          <w:szCs w:val="28"/>
        </w:rPr>
        <w:t>2</w:t>
      </w:r>
      <w:r w:rsidR="00971E92" w:rsidRPr="00506C2D">
        <w:rPr>
          <w:bCs/>
          <w:sz w:val="28"/>
          <w:szCs w:val="28"/>
        </w:rPr>
        <w:t>9</w:t>
      </w:r>
      <w:r w:rsidR="005951C8" w:rsidRPr="00506C2D">
        <w:rPr>
          <w:bCs/>
          <w:sz w:val="28"/>
          <w:szCs w:val="28"/>
        </w:rPr>
        <w:t xml:space="preserve"> </w:t>
      </w:r>
      <w:r w:rsidR="00583065" w:rsidRPr="00506C2D">
        <w:rPr>
          <w:bCs/>
          <w:sz w:val="28"/>
          <w:szCs w:val="28"/>
        </w:rPr>
        <w:t>декабря</w:t>
      </w:r>
      <w:r w:rsidR="00783FF0" w:rsidRPr="00506C2D">
        <w:rPr>
          <w:bCs/>
          <w:sz w:val="28"/>
          <w:szCs w:val="28"/>
        </w:rPr>
        <w:t xml:space="preserve"> </w:t>
      </w:r>
      <w:r w:rsidR="00971E92" w:rsidRPr="00506C2D">
        <w:rPr>
          <w:bCs/>
          <w:sz w:val="28"/>
          <w:szCs w:val="28"/>
        </w:rPr>
        <w:t>2025</w:t>
      </w:r>
      <w:r w:rsidR="00853DCB" w:rsidRPr="00506C2D">
        <w:rPr>
          <w:bCs/>
          <w:sz w:val="28"/>
          <w:szCs w:val="28"/>
        </w:rPr>
        <w:t xml:space="preserve"> </w:t>
      </w:r>
      <w:r w:rsidR="00F366C7" w:rsidRPr="00506C2D">
        <w:rPr>
          <w:bCs/>
          <w:sz w:val="28"/>
          <w:szCs w:val="28"/>
        </w:rPr>
        <w:t>г</w:t>
      </w:r>
      <w:r w:rsidR="007334A1" w:rsidRPr="00506C2D">
        <w:rPr>
          <w:bCs/>
          <w:sz w:val="28"/>
          <w:szCs w:val="28"/>
        </w:rPr>
        <w:t>.</w:t>
      </w:r>
    </w:p>
    <w:p w:rsidR="00971E92" w:rsidRPr="00506C2D" w:rsidRDefault="00971E92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B2F2F" w:rsidRPr="00506C2D" w:rsidRDefault="003D2695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06C2D">
        <w:rPr>
          <w:b/>
          <w:sz w:val="28"/>
          <w:szCs w:val="28"/>
          <w:lang w:val="en-US"/>
        </w:rPr>
        <w:t>I</w:t>
      </w:r>
      <w:r w:rsidR="005B2F2F" w:rsidRPr="00506C2D">
        <w:rPr>
          <w:b/>
          <w:sz w:val="28"/>
          <w:szCs w:val="28"/>
        </w:rPr>
        <w:t>. Общие положения</w:t>
      </w:r>
      <w:r w:rsidR="003164AB" w:rsidRPr="00506C2D">
        <w:rPr>
          <w:b/>
          <w:sz w:val="28"/>
          <w:szCs w:val="28"/>
        </w:rPr>
        <w:t xml:space="preserve"> </w:t>
      </w:r>
    </w:p>
    <w:p w:rsidR="002573B2" w:rsidRPr="00506C2D" w:rsidRDefault="002573B2" w:rsidP="00000FF8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 xml:space="preserve">1. Настоящее Тарифное соглашение </w:t>
      </w:r>
      <w:r w:rsidR="001E44EE" w:rsidRPr="00506C2D">
        <w:rPr>
          <w:rFonts w:ascii="Times New Roman" w:hAnsi="Times New Roman"/>
          <w:b w:val="0"/>
          <w:i w:val="0"/>
        </w:rPr>
        <w:t xml:space="preserve">(далее – Соглашение, ТС) </w:t>
      </w:r>
      <w:r w:rsidRPr="00506C2D">
        <w:rPr>
          <w:rFonts w:ascii="Times New Roman" w:hAnsi="Times New Roman"/>
          <w:b w:val="0"/>
          <w:i w:val="0"/>
        </w:rPr>
        <w:t xml:space="preserve">разработано и заключено в соответствии с </w:t>
      </w:r>
      <w:r w:rsidRPr="00506C2D">
        <w:rPr>
          <w:rFonts w:ascii="Times New Roman" w:hAnsi="Times New Roman"/>
          <w:b w:val="0"/>
          <w:i w:val="0"/>
          <w:spacing w:val="-4"/>
        </w:rPr>
        <w:t>Федеральным законом от 29.11.2010</w:t>
      </w:r>
      <w:r w:rsidR="00853DCB" w:rsidRPr="00506C2D">
        <w:rPr>
          <w:rFonts w:ascii="Times New Roman" w:hAnsi="Times New Roman"/>
          <w:b w:val="0"/>
          <w:i w:val="0"/>
        </w:rPr>
        <w:t xml:space="preserve"> г.</w:t>
      </w:r>
      <w:r w:rsidRPr="00506C2D">
        <w:rPr>
          <w:rFonts w:ascii="Times New Roman" w:hAnsi="Times New Roman"/>
          <w:b w:val="0"/>
          <w:i w:val="0"/>
        </w:rPr>
        <w:t xml:space="preserve"> № 326-ФЗ «Об обязательном медицинском страховании в Российской Федерации», Федеральным законом от 21.11.2011 </w:t>
      </w:r>
      <w:r w:rsidR="00853DCB" w:rsidRPr="00506C2D">
        <w:rPr>
          <w:rFonts w:ascii="Times New Roman" w:hAnsi="Times New Roman"/>
          <w:b w:val="0"/>
          <w:i w:val="0"/>
        </w:rPr>
        <w:t xml:space="preserve">г. </w:t>
      </w:r>
      <w:r w:rsidRPr="00506C2D">
        <w:rPr>
          <w:rFonts w:ascii="Times New Roman" w:hAnsi="Times New Roman"/>
          <w:b w:val="0"/>
          <w:i w:val="0"/>
        </w:rPr>
        <w:t xml:space="preserve">№ 323-ФЗ «Об основах охраны здоровья граждан в Российской Федерации», </w:t>
      </w:r>
      <w:r w:rsidR="00371755" w:rsidRPr="00506C2D">
        <w:rPr>
          <w:rFonts w:ascii="Times New Roman" w:hAnsi="Times New Roman"/>
          <w:b w:val="0"/>
          <w:i w:val="0"/>
        </w:rPr>
        <w:t>постановлением Правите</w:t>
      </w:r>
      <w:r w:rsidR="00696F5A" w:rsidRPr="00506C2D">
        <w:rPr>
          <w:rFonts w:ascii="Times New Roman" w:hAnsi="Times New Roman"/>
          <w:b w:val="0"/>
          <w:i w:val="0"/>
        </w:rPr>
        <w:t xml:space="preserve">льства Российской Федерации </w:t>
      </w:r>
      <w:r w:rsidR="00371755" w:rsidRPr="00506C2D">
        <w:rPr>
          <w:rFonts w:ascii="Times New Roman" w:hAnsi="Times New Roman"/>
          <w:b w:val="0"/>
          <w:i w:val="0"/>
        </w:rPr>
        <w:t xml:space="preserve">«О программе государственных гарантий бесплатного оказания гражданам медицинской помощи на </w:t>
      </w:r>
      <w:r w:rsidR="00971E92" w:rsidRPr="00506C2D">
        <w:rPr>
          <w:rFonts w:ascii="Times New Roman" w:hAnsi="Times New Roman"/>
          <w:b w:val="0"/>
          <w:i w:val="0"/>
        </w:rPr>
        <w:t>202</w:t>
      </w:r>
      <w:r w:rsidR="009C4FB5" w:rsidRPr="00506C2D">
        <w:rPr>
          <w:rFonts w:ascii="Times New Roman" w:hAnsi="Times New Roman"/>
          <w:b w:val="0"/>
          <w:i w:val="0"/>
        </w:rPr>
        <w:t>6</w:t>
      </w:r>
      <w:r w:rsidR="00371755" w:rsidRPr="00506C2D">
        <w:rPr>
          <w:rFonts w:ascii="Times New Roman" w:hAnsi="Times New Roman"/>
          <w:b w:val="0"/>
          <w:i w:val="0"/>
        </w:rPr>
        <w:t xml:space="preserve"> год и на плановый период 202</w:t>
      </w:r>
      <w:r w:rsidR="009C4FB5" w:rsidRPr="00506C2D">
        <w:rPr>
          <w:rFonts w:ascii="Times New Roman" w:hAnsi="Times New Roman"/>
          <w:b w:val="0"/>
          <w:i w:val="0"/>
        </w:rPr>
        <w:t>7</w:t>
      </w:r>
      <w:r w:rsidR="000D7681" w:rsidRPr="00506C2D">
        <w:rPr>
          <w:rFonts w:ascii="Times New Roman" w:hAnsi="Times New Roman"/>
          <w:b w:val="0"/>
          <w:i w:val="0"/>
        </w:rPr>
        <w:t xml:space="preserve"> </w:t>
      </w:r>
      <w:r w:rsidR="00371755" w:rsidRPr="00506C2D">
        <w:rPr>
          <w:rFonts w:ascii="Times New Roman" w:hAnsi="Times New Roman"/>
          <w:b w:val="0"/>
          <w:i w:val="0"/>
        </w:rPr>
        <w:t>и 202</w:t>
      </w:r>
      <w:r w:rsidR="009C4FB5" w:rsidRPr="00506C2D">
        <w:rPr>
          <w:rFonts w:ascii="Times New Roman" w:hAnsi="Times New Roman"/>
          <w:b w:val="0"/>
          <w:i w:val="0"/>
        </w:rPr>
        <w:t>8</w:t>
      </w:r>
      <w:r w:rsidR="00371755" w:rsidRPr="00506C2D">
        <w:rPr>
          <w:rFonts w:ascii="Times New Roman" w:hAnsi="Times New Roman"/>
          <w:b w:val="0"/>
          <w:i w:val="0"/>
        </w:rPr>
        <w:t xml:space="preserve"> годов», </w:t>
      </w:r>
      <w:r w:rsidRPr="00506C2D">
        <w:rPr>
          <w:rFonts w:ascii="Times New Roman" w:hAnsi="Times New Roman"/>
          <w:b w:val="0"/>
          <w:i w:val="0"/>
        </w:rPr>
        <w:t xml:space="preserve">приказом Министерства здравоохранения Российской Федерации </w:t>
      </w:r>
      <w:r w:rsidR="00946741" w:rsidRPr="00506C2D">
        <w:rPr>
          <w:rFonts w:ascii="Times New Roman" w:hAnsi="Times New Roman"/>
          <w:b w:val="0"/>
          <w:i w:val="0"/>
        </w:rPr>
        <w:t>от 2</w:t>
      </w:r>
      <w:r w:rsidR="00EA675B" w:rsidRPr="00506C2D">
        <w:rPr>
          <w:rFonts w:ascii="Times New Roman" w:hAnsi="Times New Roman"/>
          <w:b w:val="0"/>
          <w:i w:val="0"/>
        </w:rPr>
        <w:t>1</w:t>
      </w:r>
      <w:r w:rsidR="00946741" w:rsidRPr="00506C2D">
        <w:rPr>
          <w:rFonts w:ascii="Times New Roman" w:hAnsi="Times New Roman"/>
          <w:b w:val="0"/>
          <w:i w:val="0"/>
        </w:rPr>
        <w:t>.0</w:t>
      </w:r>
      <w:r w:rsidR="00EA675B" w:rsidRPr="00506C2D">
        <w:rPr>
          <w:rFonts w:ascii="Times New Roman" w:hAnsi="Times New Roman"/>
          <w:b w:val="0"/>
          <w:i w:val="0"/>
        </w:rPr>
        <w:t>8.</w:t>
      </w:r>
      <w:r w:rsidR="00971E92" w:rsidRPr="00506C2D">
        <w:rPr>
          <w:rFonts w:ascii="Times New Roman" w:hAnsi="Times New Roman"/>
          <w:b w:val="0"/>
          <w:i w:val="0"/>
        </w:rPr>
        <w:t>2025</w:t>
      </w:r>
      <w:r w:rsidR="00ED593C" w:rsidRPr="00506C2D">
        <w:rPr>
          <w:rFonts w:ascii="Times New Roman" w:hAnsi="Times New Roman"/>
          <w:b w:val="0"/>
          <w:i w:val="0"/>
        </w:rPr>
        <w:t xml:space="preserve"> </w:t>
      </w:r>
      <w:r w:rsidR="00946741" w:rsidRPr="00506C2D">
        <w:rPr>
          <w:rFonts w:ascii="Times New Roman" w:hAnsi="Times New Roman"/>
          <w:b w:val="0"/>
          <w:i w:val="0"/>
        </w:rPr>
        <w:t xml:space="preserve">г. № </w:t>
      </w:r>
      <w:r w:rsidR="00EA675B" w:rsidRPr="00506C2D">
        <w:rPr>
          <w:rFonts w:ascii="Times New Roman" w:hAnsi="Times New Roman"/>
          <w:b w:val="0"/>
          <w:i w:val="0"/>
        </w:rPr>
        <w:t>496</w:t>
      </w:r>
      <w:r w:rsidR="00946741" w:rsidRPr="00506C2D">
        <w:rPr>
          <w:rFonts w:ascii="Times New Roman" w:hAnsi="Times New Roman"/>
          <w:b w:val="0"/>
          <w:i w:val="0"/>
        </w:rPr>
        <w:t>н</w:t>
      </w:r>
      <w:r w:rsidRPr="00506C2D">
        <w:rPr>
          <w:rFonts w:ascii="Times New Roman" w:hAnsi="Times New Roman"/>
          <w:b w:val="0"/>
          <w:i w:val="0"/>
        </w:rPr>
        <w:t xml:space="preserve"> «Об утверждении Правил обязательного медицинского страхования», </w:t>
      </w:r>
      <w:r w:rsidR="007F0650" w:rsidRPr="00506C2D">
        <w:rPr>
          <w:rFonts w:ascii="Times New Roman" w:hAnsi="Times New Roman"/>
          <w:b w:val="0"/>
          <w:i w:val="0"/>
        </w:rPr>
        <w:t>приказом Министерства здравоохранения РФ от 10.02.2023 г. № 44н «Об утверждении Требований к структуре и содержанию тарифного соглашения»</w:t>
      </w:r>
      <w:r w:rsidR="00F450EC" w:rsidRPr="00506C2D">
        <w:rPr>
          <w:rFonts w:ascii="Times New Roman" w:hAnsi="Times New Roman"/>
          <w:b w:val="0"/>
          <w:i w:val="0"/>
        </w:rPr>
        <w:t xml:space="preserve">  </w:t>
      </w:r>
      <w:r w:rsidRPr="00506C2D">
        <w:rPr>
          <w:rFonts w:ascii="Times New Roman" w:hAnsi="Times New Roman"/>
          <w:b w:val="0"/>
          <w:i w:val="0"/>
        </w:rPr>
        <w:t xml:space="preserve">и другими нормативными правовыми актами Российской Федерации, регулирующими правоотношения по предмету </w:t>
      </w:r>
      <w:r w:rsidR="00853DCB" w:rsidRPr="00506C2D">
        <w:rPr>
          <w:rFonts w:ascii="Times New Roman" w:hAnsi="Times New Roman"/>
          <w:b w:val="0"/>
          <w:i w:val="0"/>
        </w:rPr>
        <w:t>настоящего Соглашения</w:t>
      </w:r>
      <w:r w:rsidRPr="00506C2D">
        <w:rPr>
          <w:rFonts w:ascii="Times New Roman" w:hAnsi="Times New Roman"/>
          <w:b w:val="0"/>
          <w:i w:val="0"/>
        </w:rPr>
        <w:t xml:space="preserve"> между:</w:t>
      </w:r>
    </w:p>
    <w:p w:rsidR="00872060" w:rsidRPr="00506C2D" w:rsidRDefault="00872060" w:rsidP="008720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Министерством здравоохранения Оренбургской области </w:t>
      </w:r>
      <w:r w:rsidR="00C97A42" w:rsidRPr="00506C2D">
        <w:rPr>
          <w:sz w:val="28"/>
          <w:szCs w:val="28"/>
        </w:rPr>
        <w:t xml:space="preserve">в лице </w:t>
      </w:r>
      <w:r w:rsidRPr="00506C2D">
        <w:rPr>
          <w:sz w:val="28"/>
          <w:szCs w:val="28"/>
        </w:rPr>
        <w:t>министра здравоохранения Оренбургской области Шатилова Андрея Петровича,</w:t>
      </w:r>
    </w:p>
    <w:p w:rsidR="007334A1" w:rsidRPr="00506C2D" w:rsidRDefault="009A6D3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Территориальным </w:t>
      </w:r>
      <w:r w:rsidR="007334A1" w:rsidRPr="00506C2D">
        <w:rPr>
          <w:sz w:val="28"/>
          <w:szCs w:val="28"/>
        </w:rPr>
        <w:t>фонд</w:t>
      </w:r>
      <w:r w:rsidRPr="00506C2D">
        <w:rPr>
          <w:sz w:val="28"/>
          <w:szCs w:val="28"/>
        </w:rPr>
        <w:t>ом</w:t>
      </w:r>
      <w:r w:rsidR="007334A1" w:rsidRPr="00506C2D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506C2D">
        <w:rPr>
          <w:sz w:val="28"/>
          <w:szCs w:val="28"/>
        </w:rPr>
        <w:t>Марковской Виктории Викторовны</w:t>
      </w:r>
      <w:r w:rsidR="007334A1" w:rsidRPr="00506C2D">
        <w:rPr>
          <w:sz w:val="28"/>
          <w:szCs w:val="28"/>
        </w:rPr>
        <w:t>,</w:t>
      </w:r>
    </w:p>
    <w:p w:rsidR="009258CA" w:rsidRPr="00506C2D" w:rsidRDefault="000A3E46" w:rsidP="00711E3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профессиональными союзами медицинских работников или их объединениями (ассоциациями) в лице председателя Оренбургской областной организации профессионального союза работников здравоохранения Российской Федерации Карпеца Владимира Васильевича</w:t>
      </w:r>
      <w:r w:rsidR="00B903BA" w:rsidRPr="00506C2D">
        <w:rPr>
          <w:sz w:val="28"/>
          <w:szCs w:val="28"/>
        </w:rPr>
        <w:t>,</w:t>
      </w:r>
      <w:r w:rsidR="009258CA" w:rsidRPr="00506C2D">
        <w:rPr>
          <w:sz w:val="28"/>
          <w:szCs w:val="28"/>
        </w:rPr>
        <w:t xml:space="preserve"> </w:t>
      </w:r>
    </w:p>
    <w:p w:rsidR="004055BA" w:rsidRPr="00506C2D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ассоциация» Гречихиной Светланы Владимировны,  </w:t>
      </w:r>
    </w:p>
    <w:p w:rsidR="004055BA" w:rsidRPr="00506C2D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страховыми медицинскими организациями, работающими в системе обязательного медицинского страхования Оренбургской области</w:t>
      </w:r>
      <w:r w:rsidR="00ED593C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в лице директора Оренбургского филиала </w:t>
      </w:r>
      <w:r w:rsidR="00E334A5" w:rsidRPr="00506C2D">
        <w:rPr>
          <w:sz w:val="28"/>
          <w:szCs w:val="28"/>
        </w:rPr>
        <w:t>АО «Страховая компания «СОГАЗ-</w:t>
      </w:r>
      <w:r w:rsidRPr="00506C2D">
        <w:rPr>
          <w:sz w:val="28"/>
          <w:szCs w:val="28"/>
        </w:rPr>
        <w:t xml:space="preserve">Мед» Малой Татьяны Викторовны, </w:t>
      </w:r>
    </w:p>
    <w:p w:rsidR="004B31A7" w:rsidRPr="00506C2D" w:rsidRDefault="004055BA" w:rsidP="004B31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именуемыми в дальнейшем сторонами.</w:t>
      </w:r>
    </w:p>
    <w:p w:rsidR="00463E15" w:rsidRPr="00506C2D" w:rsidRDefault="003D2695" w:rsidP="00C74CA1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bCs w:val="0"/>
          <w:i w:val="0"/>
        </w:rPr>
        <w:t>2</w:t>
      </w:r>
      <w:r w:rsidR="00463E15" w:rsidRPr="00506C2D">
        <w:rPr>
          <w:rFonts w:ascii="Times New Roman" w:hAnsi="Times New Roman"/>
          <w:b w:val="0"/>
          <w:bCs w:val="0"/>
          <w:i w:val="0"/>
        </w:rPr>
        <w:t>.</w:t>
      </w:r>
      <w:r w:rsidR="009A6D38" w:rsidRPr="00506C2D">
        <w:rPr>
          <w:rFonts w:ascii="Times New Roman" w:hAnsi="Times New Roman"/>
          <w:b w:val="0"/>
          <w:i w:val="0"/>
        </w:rPr>
        <w:t xml:space="preserve"> </w:t>
      </w:r>
      <w:r w:rsidR="0095372C" w:rsidRPr="00506C2D">
        <w:rPr>
          <w:rFonts w:ascii="Times New Roman" w:hAnsi="Times New Roman"/>
          <w:b w:val="0"/>
          <w:i w:val="0"/>
        </w:rPr>
        <w:t>Предметом С</w:t>
      </w:r>
      <w:r w:rsidR="00463E15" w:rsidRPr="00506C2D">
        <w:rPr>
          <w:rFonts w:ascii="Times New Roman" w:hAnsi="Times New Roman"/>
          <w:b w:val="0"/>
          <w:i w:val="0"/>
        </w:rPr>
        <w:t xml:space="preserve">оглашения являются позиции по оплате медицинской помощи, оказанной </w:t>
      </w:r>
      <w:r w:rsidR="00AD75F8" w:rsidRPr="00506C2D">
        <w:rPr>
          <w:rFonts w:ascii="Times New Roman" w:hAnsi="Times New Roman"/>
          <w:b w:val="0"/>
          <w:i w:val="0"/>
        </w:rPr>
        <w:t xml:space="preserve">застрахованным </w:t>
      </w:r>
      <w:r w:rsidR="00463E15" w:rsidRPr="00506C2D">
        <w:rPr>
          <w:rFonts w:ascii="Times New Roman" w:hAnsi="Times New Roman"/>
          <w:b w:val="0"/>
          <w:i w:val="0"/>
        </w:rPr>
        <w:t xml:space="preserve">гражданам в Оренбургской области в рамках </w:t>
      </w:r>
      <w:r w:rsidR="00463E15" w:rsidRPr="00506C2D">
        <w:rPr>
          <w:rFonts w:ascii="Times New Roman" w:hAnsi="Times New Roman"/>
          <w:b w:val="0"/>
          <w:i w:val="0"/>
        </w:rPr>
        <w:lastRenderedPageBreak/>
        <w:t>действующей Территориальной программы обязательного медицинского страхования.</w:t>
      </w:r>
    </w:p>
    <w:p w:rsidR="00E10DA5" w:rsidRPr="00506C2D" w:rsidRDefault="009C4CD7" w:rsidP="002529C2">
      <w:pPr>
        <w:pStyle w:val="2"/>
        <w:ind w:firstLine="708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 xml:space="preserve">3. </w:t>
      </w:r>
      <w:r w:rsidR="006C1891" w:rsidRPr="00506C2D">
        <w:rPr>
          <w:rFonts w:ascii="Times New Roman" w:hAnsi="Times New Roman"/>
          <w:b w:val="0"/>
          <w:i w:val="0"/>
        </w:rPr>
        <w:t>Перечень сокращений</w:t>
      </w:r>
      <w:r w:rsidR="001E44EE" w:rsidRPr="00506C2D">
        <w:rPr>
          <w:rFonts w:ascii="Times New Roman" w:hAnsi="Times New Roman"/>
          <w:b w:val="0"/>
          <w:i w:val="0"/>
        </w:rPr>
        <w:t xml:space="preserve"> и понятий</w:t>
      </w:r>
      <w:r w:rsidR="006C1891" w:rsidRPr="00506C2D">
        <w:rPr>
          <w:rFonts w:ascii="Times New Roman" w:hAnsi="Times New Roman"/>
          <w:b w:val="0"/>
          <w:i w:val="0"/>
        </w:rPr>
        <w:t>, используемы</w:t>
      </w:r>
      <w:r w:rsidR="001E44EE" w:rsidRPr="00506C2D">
        <w:rPr>
          <w:rFonts w:ascii="Times New Roman" w:hAnsi="Times New Roman"/>
          <w:b w:val="0"/>
          <w:i w:val="0"/>
        </w:rPr>
        <w:t>х</w:t>
      </w:r>
      <w:r w:rsidR="006C1891" w:rsidRPr="00506C2D">
        <w:rPr>
          <w:rFonts w:ascii="Times New Roman" w:hAnsi="Times New Roman"/>
          <w:b w:val="0"/>
          <w:i w:val="0"/>
        </w:rPr>
        <w:t xml:space="preserve"> в</w:t>
      </w:r>
      <w:r w:rsidR="00762E61" w:rsidRPr="00506C2D">
        <w:rPr>
          <w:rFonts w:ascii="Times New Roman" w:hAnsi="Times New Roman"/>
          <w:b w:val="0"/>
          <w:i w:val="0"/>
        </w:rPr>
        <w:t xml:space="preserve"> рамках Соглашения: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АП</w:t>
      </w:r>
      <w:r w:rsidR="001A3DFC" w:rsidRPr="00506C2D">
        <w:rPr>
          <w:sz w:val="28"/>
          <w:szCs w:val="28"/>
        </w:rPr>
        <w:t xml:space="preserve"> – амбулаторн</w:t>
      </w:r>
      <w:r w:rsidR="00D82D64" w:rsidRPr="00506C2D">
        <w:rPr>
          <w:sz w:val="28"/>
          <w:szCs w:val="28"/>
        </w:rPr>
        <w:t>ая</w:t>
      </w:r>
      <w:r w:rsidR="001A3DFC" w:rsidRPr="00506C2D">
        <w:rPr>
          <w:sz w:val="28"/>
          <w:szCs w:val="28"/>
        </w:rPr>
        <w:t xml:space="preserve"> помощь</w:t>
      </w:r>
      <w:r w:rsidR="00040425" w:rsidRPr="00506C2D">
        <w:rPr>
          <w:sz w:val="28"/>
          <w:szCs w:val="28"/>
        </w:rPr>
        <w:t>;</w:t>
      </w:r>
      <w:r w:rsidR="001A3DFC" w:rsidRPr="00506C2D">
        <w:rPr>
          <w:sz w:val="28"/>
          <w:szCs w:val="28"/>
        </w:rPr>
        <w:t xml:space="preserve"> 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ВМП – высокотехнологичная медицинская помощь;</w:t>
      </w:r>
    </w:p>
    <w:p w:rsidR="00AB7AA8" w:rsidRPr="00506C2D" w:rsidRDefault="00AB7AA8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Заказанная амбулаторная услуга – случай ока</w:t>
      </w:r>
      <w:bookmarkStart w:id="0" w:name="_GoBack"/>
      <w:bookmarkEnd w:id="0"/>
      <w:r w:rsidRPr="00506C2D">
        <w:rPr>
          <w:sz w:val="28"/>
          <w:szCs w:val="28"/>
        </w:rPr>
        <w:t>зания амбулаторной помощи вне МО-балансодержателя, тарифицированный в Тарифном соглашении в системе обязательного медицинского страхования и оплаченный за счет балансодержателя.</w:t>
      </w:r>
    </w:p>
    <w:p w:rsidR="00DC1294" w:rsidRPr="00506C2D" w:rsidRDefault="00DC1294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ЗПТ – заместительная почечная терапия;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КСГ – клинико-статистическая группа;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Комиссия по ТП ОМС – комиссия по разработ</w:t>
      </w:r>
      <w:r w:rsidR="00762E61" w:rsidRPr="00506C2D">
        <w:rPr>
          <w:sz w:val="28"/>
          <w:szCs w:val="28"/>
        </w:rPr>
        <w:t>ке территориальной программы обязательного медицинского страхования</w:t>
      </w:r>
      <w:r w:rsidRPr="00506C2D">
        <w:rPr>
          <w:sz w:val="28"/>
          <w:szCs w:val="28"/>
        </w:rPr>
        <w:t>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МЗОО – министерство здравоохранения Оренбургской области;</w:t>
      </w:r>
    </w:p>
    <w:p w:rsidR="00087E27" w:rsidRPr="00506C2D" w:rsidRDefault="00087E2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МЗ РФ – министерство здравоохранения Российской Федерации;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МО –</w:t>
      </w:r>
      <w:r w:rsidR="001A3DFC" w:rsidRPr="00506C2D">
        <w:rPr>
          <w:sz w:val="28"/>
          <w:szCs w:val="28"/>
        </w:rPr>
        <w:t xml:space="preserve"> медицинская организация;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МО-балансодержатель – медицинская организация</w:t>
      </w:r>
      <w:r w:rsidR="00040425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в отношении которой застрахованные граждане реализовали свое право на выбор медицинской организации;</w:t>
      </w:r>
    </w:p>
    <w:p w:rsidR="006F13C7" w:rsidRPr="00506C2D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МЭК – медико-экономический контроль;</w:t>
      </w:r>
    </w:p>
    <w:p w:rsidR="00C62310" w:rsidRPr="00506C2D" w:rsidRDefault="00C62310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НП – неотложная помощь;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ОМС</w:t>
      </w:r>
      <w:r w:rsidR="001A3DFC" w:rsidRPr="00506C2D">
        <w:rPr>
          <w:bCs/>
          <w:sz w:val="28"/>
          <w:szCs w:val="28"/>
        </w:rPr>
        <w:t xml:space="preserve"> – обяз</w:t>
      </w:r>
      <w:r w:rsidR="00040425" w:rsidRPr="00506C2D">
        <w:rPr>
          <w:bCs/>
          <w:sz w:val="28"/>
          <w:szCs w:val="28"/>
        </w:rPr>
        <w:t>ательное медицинское страхование</w:t>
      </w:r>
      <w:r w:rsidR="006F13C7" w:rsidRPr="00506C2D">
        <w:rPr>
          <w:bCs/>
          <w:sz w:val="28"/>
          <w:szCs w:val="28"/>
        </w:rPr>
        <w:t>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ОПМ</w:t>
      </w:r>
      <w:r w:rsidR="001A3DFC" w:rsidRPr="00506C2D">
        <w:rPr>
          <w:sz w:val="28"/>
          <w:szCs w:val="28"/>
        </w:rPr>
        <w:t>П – объемы предоставления медицинской помощи</w:t>
      </w:r>
      <w:r w:rsidR="006F13C7" w:rsidRPr="00506C2D">
        <w:rPr>
          <w:sz w:val="28"/>
          <w:szCs w:val="28"/>
        </w:rPr>
        <w:t>;</w:t>
      </w:r>
      <w:r w:rsidR="004A4A1B" w:rsidRPr="00506C2D">
        <w:rPr>
          <w:sz w:val="28"/>
          <w:szCs w:val="28"/>
        </w:rPr>
        <w:t xml:space="preserve"> </w:t>
      </w:r>
    </w:p>
    <w:p w:rsidR="007B072D" w:rsidRPr="00506C2D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СМП – скорая медицинская помощь;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СМО</w:t>
      </w:r>
      <w:r w:rsidR="004A4A1B" w:rsidRPr="00506C2D">
        <w:rPr>
          <w:sz w:val="28"/>
          <w:szCs w:val="28"/>
        </w:rPr>
        <w:t xml:space="preserve"> – страховая медицинская организация;</w:t>
      </w:r>
    </w:p>
    <w:p w:rsidR="00CD244E" w:rsidRPr="00506C2D" w:rsidRDefault="00CD244E" w:rsidP="00CD2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ТПГГ – территориальная программа государственных гарантий;</w:t>
      </w:r>
    </w:p>
    <w:p w:rsidR="004A4A1B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ТП ОМС – территориальная программа обязательного медицинского страхования;</w:t>
      </w:r>
    </w:p>
    <w:p w:rsidR="001E44EE" w:rsidRPr="00506C2D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ТС – тарифное соглашение;</w:t>
      </w:r>
    </w:p>
    <w:p w:rsidR="007B072D" w:rsidRPr="00506C2D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ТФОМС – Территориальный фонд обязательного медицинского страхования;</w:t>
      </w:r>
    </w:p>
    <w:p w:rsidR="004A4A1B" w:rsidRPr="00506C2D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УЕТ</w:t>
      </w:r>
      <w:r w:rsidR="004A4A1B" w:rsidRPr="00506C2D">
        <w:rPr>
          <w:sz w:val="28"/>
          <w:szCs w:val="28"/>
        </w:rPr>
        <w:t xml:space="preserve"> –</w:t>
      </w:r>
      <w:r w:rsidR="006F13C7" w:rsidRPr="00506C2D">
        <w:rPr>
          <w:sz w:val="28"/>
          <w:szCs w:val="28"/>
        </w:rPr>
        <w:t xml:space="preserve"> </w:t>
      </w:r>
      <w:r w:rsidR="00A0170B" w:rsidRPr="00506C2D">
        <w:rPr>
          <w:sz w:val="28"/>
          <w:szCs w:val="28"/>
        </w:rPr>
        <w:t xml:space="preserve">условная </w:t>
      </w:r>
      <w:r w:rsidR="004A4A1B" w:rsidRPr="00506C2D">
        <w:rPr>
          <w:sz w:val="28"/>
          <w:szCs w:val="28"/>
        </w:rPr>
        <w:t xml:space="preserve">единица </w:t>
      </w:r>
      <w:r w:rsidR="001A3DFC" w:rsidRPr="00506C2D">
        <w:rPr>
          <w:sz w:val="28"/>
          <w:szCs w:val="28"/>
        </w:rPr>
        <w:t>трудоемкости;</w:t>
      </w:r>
      <w:r w:rsidRPr="00506C2D">
        <w:rPr>
          <w:sz w:val="28"/>
          <w:szCs w:val="28"/>
        </w:rPr>
        <w:t xml:space="preserve"> </w:t>
      </w:r>
      <w:r w:rsidR="004A4A1B" w:rsidRPr="00506C2D">
        <w:rPr>
          <w:sz w:val="28"/>
          <w:szCs w:val="28"/>
        </w:rPr>
        <w:t xml:space="preserve"> </w:t>
      </w:r>
    </w:p>
    <w:p w:rsidR="004A4A1B" w:rsidRPr="00506C2D" w:rsidRDefault="00CF38E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ФП/</w:t>
      </w:r>
      <w:r w:rsidR="00E10DA5" w:rsidRPr="00506C2D">
        <w:rPr>
          <w:sz w:val="28"/>
          <w:szCs w:val="28"/>
        </w:rPr>
        <w:t>ФАП</w:t>
      </w:r>
      <w:r w:rsidR="004A4A1B" w:rsidRPr="00506C2D">
        <w:rPr>
          <w:sz w:val="28"/>
          <w:szCs w:val="28"/>
        </w:rPr>
        <w:t xml:space="preserve"> – </w:t>
      </w:r>
      <w:r w:rsidRPr="00506C2D">
        <w:rPr>
          <w:sz w:val="28"/>
          <w:szCs w:val="28"/>
        </w:rPr>
        <w:t>фельдшерский пункт/</w:t>
      </w:r>
      <w:r w:rsidR="004A4A1B" w:rsidRPr="00506C2D">
        <w:rPr>
          <w:sz w:val="28"/>
          <w:szCs w:val="28"/>
        </w:rPr>
        <w:t>фельдшерско</w:t>
      </w:r>
      <w:r w:rsidR="001A3DFC" w:rsidRPr="00506C2D">
        <w:rPr>
          <w:sz w:val="28"/>
          <w:szCs w:val="28"/>
        </w:rPr>
        <w:t>-акушерский пункт;</w:t>
      </w:r>
    </w:p>
    <w:p w:rsidR="007B072D" w:rsidRPr="00506C2D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ФФОМС</w:t>
      </w:r>
      <w:r w:rsidR="001A3DFC" w:rsidRPr="00506C2D">
        <w:rPr>
          <w:bCs/>
          <w:sz w:val="28"/>
          <w:szCs w:val="28"/>
        </w:rPr>
        <w:t xml:space="preserve"> – Федеральный фонд обязате</w:t>
      </w:r>
      <w:r w:rsidR="006F13C7" w:rsidRPr="00506C2D">
        <w:rPr>
          <w:bCs/>
          <w:sz w:val="28"/>
          <w:szCs w:val="28"/>
        </w:rPr>
        <w:t>льного медицинского страхования</w:t>
      </w:r>
      <w:r w:rsidR="007B072D" w:rsidRPr="00506C2D">
        <w:rPr>
          <w:bCs/>
          <w:sz w:val="28"/>
          <w:szCs w:val="28"/>
        </w:rPr>
        <w:t>;</w:t>
      </w:r>
    </w:p>
    <w:p w:rsidR="005951C8" w:rsidRPr="00506C2D" w:rsidRDefault="007B072D" w:rsidP="003B6E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ЭКО – экстракорпоральное оплодотворение</w:t>
      </w:r>
      <w:r w:rsidR="004A4A1B" w:rsidRPr="00506C2D">
        <w:rPr>
          <w:sz w:val="28"/>
          <w:szCs w:val="28"/>
        </w:rPr>
        <w:t>.</w:t>
      </w:r>
    </w:p>
    <w:p w:rsidR="000A3E46" w:rsidRPr="00506C2D" w:rsidRDefault="000A3E46" w:rsidP="003B6E5E">
      <w:pPr>
        <w:ind w:firstLine="709"/>
        <w:jc w:val="both"/>
        <w:outlineLvl w:val="0"/>
        <w:rPr>
          <w:b/>
          <w:bCs/>
          <w:sz w:val="28"/>
          <w:szCs w:val="28"/>
        </w:rPr>
      </w:pPr>
    </w:p>
    <w:p w:rsidR="009A6D38" w:rsidRPr="00506C2D" w:rsidRDefault="003D2695" w:rsidP="003B6E5E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506C2D">
        <w:rPr>
          <w:b/>
          <w:bCs/>
          <w:sz w:val="28"/>
          <w:szCs w:val="28"/>
          <w:lang w:val="en-US"/>
        </w:rPr>
        <w:t>I</w:t>
      </w:r>
      <w:r w:rsidR="001D601C" w:rsidRPr="00506C2D">
        <w:rPr>
          <w:b/>
          <w:bCs/>
          <w:sz w:val="28"/>
          <w:szCs w:val="28"/>
          <w:lang w:val="en-US"/>
        </w:rPr>
        <w:t>I</w:t>
      </w:r>
      <w:r w:rsidR="00463E15" w:rsidRPr="00506C2D">
        <w:rPr>
          <w:b/>
          <w:bCs/>
          <w:sz w:val="28"/>
          <w:szCs w:val="28"/>
        </w:rPr>
        <w:t>.</w:t>
      </w:r>
      <w:r w:rsidR="00463E15" w:rsidRPr="00506C2D">
        <w:rPr>
          <w:b/>
          <w:sz w:val="28"/>
          <w:szCs w:val="28"/>
        </w:rPr>
        <w:t xml:space="preserve"> </w:t>
      </w:r>
      <w:r w:rsidR="009A6D38" w:rsidRPr="00506C2D">
        <w:rPr>
          <w:b/>
          <w:sz w:val="28"/>
          <w:szCs w:val="28"/>
        </w:rPr>
        <w:t xml:space="preserve">Способы оплаты медицинской помощи </w:t>
      </w:r>
    </w:p>
    <w:p w:rsidR="00583065" w:rsidRPr="00506C2D" w:rsidRDefault="00762E61" w:rsidP="0010665C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bookmarkStart w:id="1" w:name="sub_42"/>
      <w:r w:rsidRPr="00506C2D">
        <w:rPr>
          <w:sz w:val="28"/>
          <w:szCs w:val="28"/>
        </w:rPr>
        <w:t>4</w:t>
      </w:r>
      <w:r w:rsidR="003D2695" w:rsidRPr="00506C2D">
        <w:rPr>
          <w:sz w:val="28"/>
          <w:szCs w:val="28"/>
        </w:rPr>
        <w:t xml:space="preserve">. </w:t>
      </w:r>
      <w:bookmarkStart w:id="2" w:name="sub_80"/>
      <w:bookmarkEnd w:id="1"/>
      <w:r w:rsidR="003D2695" w:rsidRPr="00506C2D">
        <w:rPr>
          <w:sz w:val="28"/>
          <w:szCs w:val="28"/>
        </w:rPr>
        <w:t>С</w:t>
      </w:r>
      <w:r w:rsidR="00583065" w:rsidRPr="00506C2D">
        <w:rPr>
          <w:sz w:val="28"/>
          <w:szCs w:val="28"/>
        </w:rPr>
        <w:t>пособ</w:t>
      </w:r>
      <w:r w:rsidR="003D2695" w:rsidRPr="00506C2D">
        <w:rPr>
          <w:sz w:val="28"/>
          <w:szCs w:val="28"/>
        </w:rPr>
        <w:t>ы</w:t>
      </w:r>
      <w:r w:rsidR="00583065" w:rsidRPr="00506C2D">
        <w:rPr>
          <w:sz w:val="28"/>
          <w:szCs w:val="28"/>
        </w:rPr>
        <w:t xml:space="preserve"> оплаты медицинской помощи, оказанной в амбулаторных условиях</w:t>
      </w:r>
    </w:p>
    <w:p w:rsidR="003D2695" w:rsidRPr="00506C2D" w:rsidRDefault="00762E61" w:rsidP="00F77D0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3" w:name="sub_26"/>
      <w:bookmarkEnd w:id="2"/>
      <w:r w:rsidRPr="00506C2D">
        <w:rPr>
          <w:sz w:val="28"/>
          <w:szCs w:val="28"/>
        </w:rPr>
        <w:t>4</w:t>
      </w:r>
      <w:r w:rsidR="003D2695" w:rsidRPr="00506C2D">
        <w:rPr>
          <w:sz w:val="28"/>
          <w:szCs w:val="28"/>
        </w:rPr>
        <w:t>.1 При оплате медицинской помощи, оказанной в амбулаторных условиях</w:t>
      </w:r>
      <w:r w:rsidR="00040425" w:rsidRPr="00506C2D">
        <w:rPr>
          <w:sz w:val="28"/>
          <w:szCs w:val="28"/>
        </w:rPr>
        <w:t>,</w:t>
      </w:r>
      <w:r w:rsidR="003D2695" w:rsidRPr="00506C2D">
        <w:rPr>
          <w:sz w:val="28"/>
          <w:szCs w:val="28"/>
        </w:rPr>
        <w:t xml:space="preserve"> устанавливаются следующие способы оплаты:</w:t>
      </w:r>
    </w:p>
    <w:p w:rsidR="00EC50F9" w:rsidRPr="00506C2D" w:rsidRDefault="00EC50F9" w:rsidP="00F77D08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06C2D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 </w:t>
      </w:r>
      <w:r w:rsidRPr="00506C2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06C2D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</w:t>
      </w:r>
      <w:r w:rsidRPr="00506C2D">
        <w:rPr>
          <w:rFonts w:ascii="Times New Roman" w:hAnsi="Times New Roman" w:cs="Times New Roman"/>
          <w:sz w:val="28"/>
          <w:szCs w:val="28"/>
        </w:rPr>
        <w:lastRenderedPageBreak/>
        <w:t>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биопсийного (операционного) материала),</w:t>
      </w:r>
      <w:r w:rsidR="000414AA" w:rsidRPr="00506C2D">
        <w:rPr>
          <w:sz w:val="28"/>
          <w:szCs w:val="28"/>
        </w:rPr>
        <w:t xml:space="preserve"> </w:t>
      </w:r>
      <w:r w:rsidR="000414AA" w:rsidRPr="00506C2D">
        <w:rPr>
          <w:rFonts w:ascii="Times New Roman" w:hAnsi="Times New Roman" w:cs="Times New Roman"/>
          <w:sz w:val="28"/>
          <w:szCs w:val="28"/>
        </w:rPr>
        <w:t>позитронной эмиссионной томографии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221761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0414AA" w:rsidRPr="00506C2D">
        <w:rPr>
          <w:rFonts w:ascii="Times New Roman" w:hAnsi="Times New Roman" w:cs="Times New Roman"/>
          <w:sz w:val="28"/>
          <w:szCs w:val="28"/>
        </w:rPr>
        <w:t xml:space="preserve">позитронной эмиссионной томографии, совмещенной с компьютерной томографией, однофотонной эмиссионной компьютерной томографии </w:t>
      </w:r>
      <w:r w:rsidR="00AE0A6A" w:rsidRPr="00506C2D">
        <w:rPr>
          <w:rFonts w:ascii="Times New Roman" w:hAnsi="Times New Roman" w:cs="Times New Roman"/>
          <w:sz w:val="28"/>
          <w:szCs w:val="28"/>
        </w:rPr>
        <w:t>и (или)</w:t>
      </w:r>
      <w:r w:rsidR="000414AA" w:rsidRPr="00506C2D">
        <w:rPr>
          <w:rFonts w:ascii="Times New Roman" w:hAnsi="Times New Roman" w:cs="Times New Roman"/>
          <w:sz w:val="28"/>
          <w:szCs w:val="28"/>
        </w:rPr>
        <w:t xml:space="preserve"> однофотонной эмиссионной компьютерной томографии, совмещенной с компьютерной томографией (далее – ПЭТ/КТ и ОФЭКТ/ОФЭКТ-КТ),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A6A" w:rsidRPr="00506C2D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</w:t>
      </w:r>
      <w:del w:id="4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  <w:highlight w:val="yellow"/>
          </w:rPr>
          <w:delText>вакцинацию</w:delText>
        </w:r>
      </w:del>
      <w:ins w:id="5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t>определения РНК вируса гепатита С (</w:t>
        </w:r>
        <w:r w:rsidR="00AE0A6A" w:rsidRPr="00506C2D">
          <w:rPr>
            <w:rFonts w:ascii="Times New Roman" w:hAnsi="Times New Roman" w:cs="Times New Roman"/>
            <w:sz w:val="28"/>
            <w:szCs w:val="28"/>
            <w:lang w:val="en-US"/>
          </w:rPr>
          <w:t>Hepatitis</w:t>
        </w:r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E0A6A" w:rsidRPr="00506C2D">
          <w:rPr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E0A6A" w:rsidRPr="00506C2D">
          <w:rPr>
            <w:rFonts w:ascii="Times New Roman" w:hAnsi="Times New Roman" w:cs="Times New Roman"/>
            <w:sz w:val="28"/>
            <w:szCs w:val="28"/>
            <w:lang w:val="en-US"/>
          </w:rPr>
          <w:t>virus</w:t>
        </w:r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) в крови методом </w:t>
        </w:r>
        <w:proofErr w:type="spellStart"/>
        <w:r w:rsidR="00AE0A6A" w:rsidRPr="00506C2D">
          <w:rPr>
            <w:rFonts w:ascii="Times New Roman" w:hAnsi="Times New Roman" w:cs="Times New Roman"/>
            <w:sz w:val="28"/>
            <w:szCs w:val="28"/>
          </w:rPr>
          <w:t>полимеазной</w:t>
        </w:r>
        <w:proofErr w:type="spellEnd"/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цепной реакции, лабораторной диагностики</w:t>
        </w:r>
      </w:ins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для </w:t>
      </w:r>
      <w:del w:id="6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  <w:highlight w:val="yellow"/>
          </w:rPr>
          <w:delText>профилактики пневмококковых инфекций у лиц старше 65 лет,</w:delText>
        </w:r>
      </w:del>
      <w:ins w:id="7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t>пациентов с хроническим вирусом гепатита С (оценка стадии фиброза, определение генотипа вируса гепатита С)</w:t>
        </w:r>
      </w:ins>
      <w:r w:rsidR="00AE0A6A" w:rsidRPr="00506C2D">
        <w:rPr>
          <w:rFonts w:ascii="Times New Roman" w:hAnsi="Times New Roman" w:cs="Times New Roman"/>
          <w:sz w:val="28"/>
          <w:szCs w:val="28"/>
        </w:rPr>
        <w:t xml:space="preserve">, </w:t>
      </w:r>
      <w:r w:rsidR="000414AA" w:rsidRPr="00506C2D">
        <w:rPr>
          <w:rFonts w:ascii="Times New Roman" w:hAnsi="Times New Roman" w:cs="Times New Roman"/>
          <w:sz w:val="28"/>
          <w:szCs w:val="28"/>
        </w:rPr>
        <w:t>на ведение школ</w:t>
      </w:r>
      <w:r w:rsidR="00C76DF4" w:rsidRPr="00506C2D">
        <w:rPr>
          <w:rFonts w:ascii="Times New Roman" w:hAnsi="Times New Roman" w:cs="Times New Roman"/>
          <w:sz w:val="28"/>
          <w:szCs w:val="28"/>
        </w:rPr>
        <w:t xml:space="preserve"> для больных </w:t>
      </w:r>
      <w:r w:rsidR="004A6C9E" w:rsidRPr="00506C2D">
        <w:rPr>
          <w:rFonts w:ascii="Times New Roman" w:hAnsi="Times New Roman" w:cs="Times New Roman"/>
          <w:sz w:val="28"/>
          <w:szCs w:val="28"/>
        </w:rPr>
        <w:t xml:space="preserve">с хроническими неинфекционными заболеваниями, в том числе с </w:t>
      </w:r>
      <w:r w:rsidR="00C76DF4" w:rsidRPr="00506C2D">
        <w:rPr>
          <w:rFonts w:ascii="Times New Roman" w:hAnsi="Times New Roman" w:cs="Times New Roman"/>
          <w:sz w:val="28"/>
          <w:szCs w:val="28"/>
        </w:rPr>
        <w:t xml:space="preserve">сахарным диабетом, 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школ для беременных и по вопросам грудного вскармливания, профилактических медицинских осмотров и диспансеризации, в том числе </w:t>
      </w:r>
      <w:r w:rsidR="00BC415A" w:rsidRPr="00506C2D">
        <w:rPr>
          <w:rFonts w:ascii="Times New Roman" w:hAnsi="Times New Roman" w:cs="Times New Roman"/>
          <w:sz w:val="28"/>
          <w:szCs w:val="28"/>
        </w:rPr>
        <w:t>углубленной диспансеризации</w:t>
      </w:r>
      <w:r w:rsidR="005C096E" w:rsidRPr="00506C2D">
        <w:rPr>
          <w:rFonts w:ascii="Times New Roman" w:hAnsi="Times New Roman" w:cs="Times New Roman"/>
          <w:sz w:val="28"/>
          <w:szCs w:val="28"/>
        </w:rPr>
        <w:t xml:space="preserve"> и диспансеризации </w:t>
      </w:r>
      <w:r w:rsidR="00AE0A6A" w:rsidRPr="00506C2D">
        <w:rPr>
          <w:rFonts w:ascii="Times New Roman" w:hAnsi="Times New Roman" w:cs="Times New Roman"/>
          <w:sz w:val="28"/>
          <w:szCs w:val="28"/>
        </w:rPr>
        <w:t>взрослого населения репродуктивного возраста по оценке репродуктивного здоровья,</w:t>
      </w:r>
      <w:r w:rsidR="00BC415A" w:rsidRPr="00506C2D">
        <w:rPr>
          <w:rFonts w:ascii="Times New Roman" w:hAnsi="Times New Roman" w:cs="Times New Roman"/>
          <w:sz w:val="28"/>
          <w:szCs w:val="28"/>
        </w:rPr>
        <w:t xml:space="preserve"> а также на оплату диспансерного наблюдения</w:t>
      </w:r>
      <w:r w:rsidR="00D0434F" w:rsidRPr="00506C2D">
        <w:rPr>
          <w:rFonts w:ascii="Times New Roman" w:hAnsi="Times New Roman" w:cs="Times New Roman"/>
          <w:sz w:val="28"/>
          <w:szCs w:val="28"/>
        </w:rPr>
        <w:t>, включая диспансерное наблюдение работающих граждан</w:t>
      </w:r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и (или) обучающихся в образовательных организациях</w:t>
      </w:r>
      <w:r w:rsidR="00D0434F" w:rsidRPr="00506C2D">
        <w:rPr>
          <w:rFonts w:ascii="Times New Roman" w:hAnsi="Times New Roman" w:cs="Times New Roman"/>
          <w:sz w:val="28"/>
          <w:szCs w:val="28"/>
        </w:rPr>
        <w:t>,</w:t>
      </w:r>
      <w:r w:rsidR="00BC415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AE0A6A" w:rsidRPr="00506C2D">
        <w:rPr>
          <w:rFonts w:ascii="Times New Roman" w:hAnsi="Times New Roman" w:cs="Times New Roman"/>
          <w:sz w:val="28"/>
          <w:szCs w:val="28"/>
        </w:rPr>
        <w:t>посещений с профилактическими целями центров здоровья</w:t>
      </w:r>
      <w:del w:id="8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delText>,</w:delText>
        </w:r>
      </w:del>
      <w:ins w:id="9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(центров медицины здорового долголетия),</w:t>
        </w:r>
      </w:ins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включая </w:t>
      </w:r>
      <w:del w:id="10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delText>диспансерное</w:delText>
        </w:r>
      </w:del>
      <w:ins w:id="11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t>динамическое</w:t>
        </w:r>
      </w:ins>
      <w:r w:rsidR="00AE0A6A" w:rsidRPr="00506C2D">
        <w:rPr>
          <w:rFonts w:ascii="Times New Roman" w:hAnsi="Times New Roman" w:cs="Times New Roman"/>
          <w:sz w:val="28"/>
          <w:szCs w:val="28"/>
        </w:rPr>
        <w:t xml:space="preserve"> наблюдение</w:t>
      </w:r>
      <w:ins w:id="12" w:author="Наталья Е. Жердева" w:date="2025-12-04T17:26:00Z"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за выявленными </w:t>
        </w:r>
        <w:proofErr w:type="spellStart"/>
        <w:r w:rsidR="00AE0A6A" w:rsidRPr="00506C2D">
          <w:rPr>
            <w:rFonts w:ascii="Times New Roman" w:hAnsi="Times New Roman" w:cs="Times New Roman"/>
            <w:sz w:val="28"/>
            <w:szCs w:val="28"/>
          </w:rPr>
          <w:t>предрисками</w:t>
        </w:r>
        <w:proofErr w:type="spellEnd"/>
        <w:r w:rsidR="00AE0A6A" w:rsidRPr="00506C2D">
          <w:rPr>
            <w:rFonts w:ascii="Times New Roman" w:hAnsi="Times New Roman" w:cs="Times New Roman"/>
            <w:sz w:val="28"/>
            <w:szCs w:val="28"/>
          </w:rPr>
          <w:t xml:space="preserve"> и факторами риска развития заболеваний</w:t>
        </w:r>
      </w:ins>
      <w:r w:rsidR="00AE0A6A" w:rsidRPr="00506C2D">
        <w:rPr>
          <w:rFonts w:ascii="Times New Roman" w:hAnsi="Times New Roman" w:cs="Times New Roman"/>
          <w:sz w:val="28"/>
          <w:szCs w:val="28"/>
        </w:rPr>
        <w:t xml:space="preserve">; </w:t>
      </w:r>
      <w:bookmarkStart w:id="13" w:name="_Hlk201048551"/>
      <w:r w:rsidR="00AE0A6A" w:rsidRPr="00506C2D">
        <w:rPr>
          <w:rFonts w:ascii="Times New Roman" w:hAnsi="Times New Roman" w:cs="Times New Roman"/>
          <w:sz w:val="28"/>
          <w:szCs w:val="28"/>
        </w:rPr>
        <w:t>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bookmarkEnd w:id="13"/>
      <w:r w:rsidR="00AE0A6A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BC415A" w:rsidRPr="00506C2D">
        <w:rPr>
          <w:rFonts w:ascii="Times New Roman" w:hAnsi="Times New Roman" w:cs="Times New Roman"/>
          <w:sz w:val="28"/>
          <w:szCs w:val="28"/>
        </w:rPr>
        <w:t>и финансовое обеспечение фельдшерско-акушерских пунктов</w:t>
      </w:r>
      <w:r w:rsidR="0045565B" w:rsidRPr="00506C2D">
        <w:rPr>
          <w:rFonts w:ascii="Times New Roman" w:hAnsi="Times New Roman" w:cs="Times New Roman"/>
          <w:sz w:val="28"/>
          <w:szCs w:val="28"/>
        </w:rPr>
        <w:t xml:space="preserve"> (фельдшерских пунктов, фельдшерских здравпунктов)</w:t>
      </w:r>
      <w:r w:rsidR="00BC415A" w:rsidRPr="00506C2D">
        <w:rPr>
          <w:rFonts w:ascii="Times New Roman" w:hAnsi="Times New Roman" w:cs="Times New Roman"/>
          <w:sz w:val="28"/>
          <w:szCs w:val="28"/>
        </w:rPr>
        <w:t>)</w:t>
      </w:r>
      <w:r w:rsidRPr="00506C2D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помощи), </w:t>
      </w:r>
      <w:r w:rsidR="0045565B" w:rsidRPr="00506C2D">
        <w:rPr>
          <w:rFonts w:ascii="Times New Roman" w:hAnsi="Times New Roman" w:cs="Times New Roman"/>
          <w:sz w:val="28"/>
          <w:szCs w:val="28"/>
        </w:rPr>
        <w:t xml:space="preserve">перечень которых устанавливается Министерством здравоохранения Российской Федерации, </w:t>
      </w:r>
      <w:r w:rsidRPr="00506C2D">
        <w:rPr>
          <w:rFonts w:ascii="Times New Roman" w:hAnsi="Times New Roman" w:cs="Times New Roman"/>
          <w:sz w:val="28"/>
          <w:szCs w:val="28"/>
        </w:rPr>
        <w:t>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CA6F86" w:rsidRPr="00506C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за единицу объема медицинской помощи - за медицинскую услугу, посещение, обращение (законченный случай) при оплате: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</w:t>
      </w:r>
      <w:r w:rsidR="000414AA" w:rsidRPr="00506C2D">
        <w:rPr>
          <w:sz w:val="28"/>
          <w:szCs w:val="28"/>
        </w:rPr>
        <w:t>ПЭТ/КТ и ОФЭКТ/ОФЭКТ-КТ</w:t>
      </w:r>
      <w:r w:rsidR="0045565B" w:rsidRPr="00506C2D">
        <w:rPr>
          <w:sz w:val="28"/>
          <w:szCs w:val="28"/>
        </w:rPr>
        <w:t xml:space="preserve">, </w:t>
      </w:r>
      <w:proofErr w:type="spellStart"/>
      <w:r w:rsidR="0045565B" w:rsidRPr="00506C2D">
        <w:rPr>
          <w:sz w:val="28"/>
          <w:szCs w:val="28"/>
        </w:rPr>
        <w:t>неинвазивного</w:t>
      </w:r>
      <w:proofErr w:type="spellEnd"/>
      <w:r w:rsidR="0045565B" w:rsidRPr="00506C2D">
        <w:rPr>
          <w:sz w:val="28"/>
          <w:szCs w:val="28"/>
        </w:rPr>
        <w:t xml:space="preserve"> </w:t>
      </w:r>
      <w:proofErr w:type="spellStart"/>
      <w:r w:rsidR="0045565B" w:rsidRPr="00506C2D">
        <w:rPr>
          <w:sz w:val="28"/>
          <w:szCs w:val="28"/>
        </w:rPr>
        <w:t>пренатального</w:t>
      </w:r>
      <w:proofErr w:type="spellEnd"/>
      <w:r w:rsidR="0045565B" w:rsidRPr="00506C2D">
        <w:rPr>
          <w:sz w:val="28"/>
          <w:szCs w:val="28"/>
        </w:rPr>
        <w:t xml:space="preserve"> тестирования (определение внеклеточной ДНК плода по крови матери</w:t>
      </w:r>
      <w:ins w:id="14" w:author="Наталья Е. Жердева" w:date="2025-12-04T17:26:00Z">
        <w:r w:rsidR="0045565B" w:rsidRPr="00506C2D">
          <w:rPr>
            <w:sz w:val="28"/>
            <w:szCs w:val="28"/>
          </w:rPr>
          <w:t>), определения РНК вируса гепатита С (</w:t>
        </w:r>
        <w:r w:rsidR="0045565B" w:rsidRPr="00506C2D">
          <w:rPr>
            <w:sz w:val="28"/>
            <w:szCs w:val="28"/>
            <w:lang w:val="en-US"/>
          </w:rPr>
          <w:t>Hepatitis</w:t>
        </w:r>
        <w:r w:rsidR="0045565B" w:rsidRPr="00506C2D">
          <w:rPr>
            <w:sz w:val="28"/>
            <w:szCs w:val="28"/>
          </w:rPr>
          <w:t xml:space="preserve"> </w:t>
        </w:r>
        <w:r w:rsidR="0045565B" w:rsidRPr="00506C2D">
          <w:rPr>
            <w:sz w:val="28"/>
            <w:szCs w:val="28"/>
            <w:lang w:val="en-US"/>
          </w:rPr>
          <w:t>C</w:t>
        </w:r>
        <w:r w:rsidR="0045565B" w:rsidRPr="00506C2D">
          <w:rPr>
            <w:sz w:val="28"/>
            <w:szCs w:val="28"/>
          </w:rPr>
          <w:t xml:space="preserve"> </w:t>
        </w:r>
        <w:r w:rsidR="0045565B" w:rsidRPr="00506C2D">
          <w:rPr>
            <w:sz w:val="28"/>
            <w:szCs w:val="28"/>
            <w:lang w:val="en-US"/>
          </w:rPr>
          <w:t>virus</w:t>
        </w:r>
        <w:r w:rsidR="0045565B" w:rsidRPr="00506C2D">
          <w:rPr>
            <w:sz w:val="28"/>
            <w:szCs w:val="28"/>
          </w:rPr>
          <w:t>) в крови методом полиме</w:t>
        </w:r>
      </w:ins>
      <w:r w:rsidR="00C210EA" w:rsidRPr="00506C2D">
        <w:rPr>
          <w:sz w:val="28"/>
          <w:szCs w:val="28"/>
        </w:rPr>
        <w:t>р</w:t>
      </w:r>
      <w:ins w:id="15" w:author="Наталья Е. Жердева" w:date="2025-12-04T17:26:00Z">
        <w:r w:rsidR="0045565B" w:rsidRPr="00506C2D">
          <w:rPr>
            <w:sz w:val="28"/>
            <w:szCs w:val="28"/>
          </w:rPr>
          <w:t>азной цепной реакции, лабораторной диагностики для пациентов с хроническим вирусом гепатита С (оценка стадии фиброза, определение генотипа вируса гепатита С</w:t>
        </w:r>
      </w:ins>
      <w:r w:rsidR="0045565B" w:rsidRPr="00506C2D">
        <w:rPr>
          <w:sz w:val="28"/>
          <w:szCs w:val="28"/>
        </w:rPr>
        <w:t xml:space="preserve">); </w:t>
      </w:r>
      <w:r w:rsidR="00221761" w:rsidRPr="00506C2D">
        <w:rPr>
          <w:sz w:val="28"/>
          <w:szCs w:val="28"/>
        </w:rPr>
        <w:t>;</w:t>
      </w:r>
    </w:p>
    <w:p w:rsidR="00EC50F9" w:rsidRPr="00506C2D" w:rsidRDefault="0045565B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CA6F86" w:rsidRPr="00506C2D">
        <w:rPr>
          <w:sz w:val="28"/>
          <w:szCs w:val="28"/>
        </w:rPr>
        <w:t>углубленной диспансеризации</w:t>
      </w:r>
      <w:r w:rsidR="005C096E" w:rsidRPr="00506C2D">
        <w:rPr>
          <w:sz w:val="28"/>
          <w:szCs w:val="28"/>
        </w:rPr>
        <w:t xml:space="preserve"> и диспансеризации </w:t>
      </w:r>
      <w:r w:rsidRPr="00506C2D">
        <w:rPr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="00CA6F86" w:rsidRPr="00506C2D">
        <w:rPr>
          <w:sz w:val="28"/>
          <w:szCs w:val="28"/>
        </w:rPr>
        <w:t>;</w:t>
      </w:r>
    </w:p>
    <w:p w:rsidR="00CA6F86" w:rsidRPr="00506C2D" w:rsidRDefault="00DC1294" w:rsidP="00A0623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  </w:t>
      </w:r>
      <w:r w:rsidR="00CA6F86" w:rsidRPr="00506C2D">
        <w:rPr>
          <w:sz w:val="28"/>
          <w:szCs w:val="28"/>
        </w:rPr>
        <w:t>диспансерного наблюдения отдельных категорий граждан из числа взрослого населения</w:t>
      </w:r>
      <w:r w:rsidR="00A0623B" w:rsidRPr="00506C2D">
        <w:rPr>
          <w:sz w:val="28"/>
          <w:szCs w:val="28"/>
        </w:rPr>
        <w:t>, включая диспансерное наблюдение работающих граждан</w:t>
      </w:r>
      <w:r w:rsidR="00696B81" w:rsidRPr="00506C2D">
        <w:rPr>
          <w:sz w:val="28"/>
          <w:szCs w:val="28"/>
        </w:rPr>
        <w:t xml:space="preserve"> </w:t>
      </w:r>
      <w:r w:rsidR="00A0623B" w:rsidRPr="00506C2D">
        <w:rPr>
          <w:sz w:val="28"/>
          <w:szCs w:val="28"/>
        </w:rPr>
        <w:t>и (или) обучающихся в образовательных организациях</w:t>
      </w:r>
      <w:r w:rsidR="00CA6F86" w:rsidRPr="00506C2D">
        <w:rPr>
          <w:sz w:val="28"/>
          <w:szCs w:val="28"/>
        </w:rPr>
        <w:t xml:space="preserve">; 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посещений с профилактическими целями центров здоровья</w:t>
      </w:r>
      <w:del w:id="16" w:author="Наталья Е. Жердева" w:date="2025-12-04T17:26:00Z">
        <w:r w:rsidRPr="00506C2D">
          <w:rPr>
            <w:rFonts w:eastAsiaTheme="minorHAnsi"/>
            <w:sz w:val="28"/>
            <w:szCs w:val="28"/>
            <w:lang w:eastAsia="en-US"/>
          </w:rPr>
          <w:delText>,</w:delText>
        </w:r>
      </w:del>
      <w:ins w:id="17" w:author="Наталья Е. Жердева" w:date="2025-12-04T17:26:00Z">
        <w:r w:rsidRPr="00506C2D">
          <w:rPr>
            <w:sz w:val="28"/>
            <w:szCs w:val="28"/>
          </w:rPr>
          <w:t xml:space="preserve"> (центров медицины здорового долголетия),</w:t>
        </w:r>
      </w:ins>
      <w:r w:rsidRPr="00506C2D">
        <w:rPr>
          <w:sz w:val="28"/>
          <w:szCs w:val="28"/>
        </w:rPr>
        <w:t xml:space="preserve"> включая </w:t>
      </w:r>
      <w:del w:id="18" w:author="Наталья Е. Жердева" w:date="2025-12-04T17:26:00Z">
        <w:r w:rsidRPr="00506C2D">
          <w:rPr>
            <w:rFonts w:eastAsiaTheme="minorHAnsi"/>
            <w:sz w:val="28"/>
            <w:szCs w:val="28"/>
            <w:lang w:eastAsia="en-US"/>
          </w:rPr>
          <w:delText>диспансерное</w:delText>
        </w:r>
      </w:del>
      <w:ins w:id="19" w:author="Наталья Е. Жердева" w:date="2025-12-04T17:26:00Z">
        <w:r w:rsidRPr="00506C2D">
          <w:rPr>
            <w:sz w:val="28"/>
            <w:szCs w:val="28"/>
          </w:rPr>
          <w:t>динамическое</w:t>
        </w:r>
      </w:ins>
      <w:r w:rsidRPr="00506C2D">
        <w:rPr>
          <w:sz w:val="28"/>
          <w:szCs w:val="28"/>
        </w:rPr>
        <w:t xml:space="preserve"> наблюдение</w:t>
      </w:r>
      <w:ins w:id="20" w:author="Наталья Е. Жердева" w:date="2025-12-04T17:26:00Z">
        <w:r w:rsidRPr="00506C2D">
          <w:rPr>
            <w:sz w:val="28"/>
            <w:szCs w:val="28"/>
          </w:rPr>
          <w:t xml:space="preserve"> за выявленными </w:t>
        </w:r>
        <w:proofErr w:type="spellStart"/>
        <w:r w:rsidRPr="00506C2D">
          <w:rPr>
            <w:sz w:val="28"/>
            <w:szCs w:val="28"/>
          </w:rPr>
          <w:t>предрисками</w:t>
        </w:r>
        <w:proofErr w:type="spellEnd"/>
        <w:r w:rsidRPr="00506C2D">
          <w:rPr>
            <w:sz w:val="28"/>
            <w:szCs w:val="28"/>
          </w:rPr>
          <w:t xml:space="preserve"> и факторами риска развития заболеваний</w:t>
        </w:r>
      </w:ins>
      <w:r w:rsidRPr="00506C2D">
        <w:rPr>
          <w:sz w:val="28"/>
          <w:szCs w:val="28"/>
        </w:rPr>
        <w:t>;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ins w:id="21" w:author="Наталья Е. Жердева" w:date="2025-12-04T17:26:00Z"/>
          <w:sz w:val="28"/>
          <w:szCs w:val="28"/>
        </w:rPr>
      </w:pPr>
      <w:ins w:id="22" w:author="Наталья Е. Жердева" w:date="2025-12-04T17:26:00Z">
        <w:r w:rsidRPr="00506C2D">
          <w:rPr>
            <w:sz w:val="28"/>
            <w:szCs w:val="28"/>
          </w:rPr>
          <w:t>медицинских услуг (медицинских вмешательств), входящих в комплексное посещение по профилактическим осмотрам, диспансеризации, диспансеризации по оценке репродуктивного здоровья, диспансерному наблюдению, в случае, когда часть медицинских услуг (медицинских вмешательств) проведено и оплачено в рамках иных случаев оказания медицинской помощи (включая иные виды медицинских осмотров, случаи госпитализации в стационарных условиях и случаи лечения в условиях дневного стационара);</w:t>
        </w:r>
      </w:ins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диабетом;</w:t>
      </w:r>
    </w:p>
    <w:p w:rsidR="00B97A61" w:rsidRPr="00506C2D" w:rsidRDefault="00B97A61" w:rsidP="00B97A61">
      <w:pPr>
        <w:spacing w:line="360" w:lineRule="atLeast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представителями;</w:t>
      </w:r>
    </w:p>
    <w:p w:rsidR="00382BC2" w:rsidRPr="00506C2D" w:rsidRDefault="00D837FF" w:rsidP="00382B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bCs/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="00B97A61" w:rsidRPr="00506C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97A61" w:rsidRPr="00506C2D">
        <w:rPr>
          <w:rFonts w:ascii="Times New Roman" w:hAnsi="Times New Roman" w:cs="Times New Roman"/>
          <w:sz w:val="28"/>
          <w:szCs w:val="28"/>
        </w:rPr>
        <w:t>и школ для беременных и по вопросам грудного вскармливания</w:t>
      </w:r>
      <w:r w:rsidR="00382BC2" w:rsidRPr="00506C2D">
        <w:rPr>
          <w:rFonts w:ascii="Times New Roman" w:hAnsi="Times New Roman" w:cs="Times New Roman"/>
          <w:sz w:val="28"/>
          <w:szCs w:val="28"/>
        </w:rPr>
        <w:t>;</w:t>
      </w:r>
    </w:p>
    <w:p w:rsidR="005739AD" w:rsidRPr="00506C2D" w:rsidRDefault="005739AD" w:rsidP="00EC50F9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медицинской помощи по медицинской реабилитации (комплексное посещение).</w:t>
      </w:r>
    </w:p>
    <w:p w:rsidR="00DC1294" w:rsidRPr="00506C2D" w:rsidRDefault="00DC1294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Кроме того, за единицу объема медицинской помощи оплачиваются:</w:t>
      </w:r>
    </w:p>
    <w:p w:rsidR="00696B81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комплексное обследование </w:t>
      </w:r>
      <w:r w:rsidR="00111CA6" w:rsidRPr="00506C2D">
        <w:rPr>
          <w:rFonts w:ascii="Times New Roman" w:hAnsi="Times New Roman" w:cs="Times New Roman"/>
          <w:sz w:val="28"/>
          <w:szCs w:val="28"/>
        </w:rPr>
        <w:t>репродуктивных органов у женщин в БМДЦЖЗ "Белая роза" в целях раннего выявления новообразований</w:t>
      </w:r>
      <w:r w:rsidR="00696B81" w:rsidRPr="00506C2D">
        <w:rPr>
          <w:rFonts w:ascii="Times New Roman" w:hAnsi="Times New Roman" w:cs="Times New Roman"/>
          <w:sz w:val="28"/>
          <w:szCs w:val="28"/>
        </w:rPr>
        <w:t>;</w:t>
      </w:r>
    </w:p>
    <w:p w:rsidR="00DC1294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помощь, оказываемая медицинскими организациями </w:t>
      </w:r>
      <w:r w:rsidRPr="00506C2D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DB53B3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 рамках, </w:t>
      </w:r>
      <w:r w:rsidRPr="00506C2D">
        <w:rPr>
          <w:rFonts w:ascii="Times New Roman" w:hAnsi="Times New Roman" w:cs="Times New Roman"/>
          <w:spacing w:val="-4"/>
          <w:sz w:val="28"/>
          <w:szCs w:val="28"/>
        </w:rPr>
        <w:t>установленных Комиссией по разработке ТП ОМС объемов представления медицинской помощи по блокам: «АПП – обращения» и «АПП-посещения»;</w:t>
      </w:r>
    </w:p>
    <w:p w:rsidR="00B27B4E" w:rsidRPr="00506C2D" w:rsidRDefault="00CC60C2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прочие </w:t>
      </w:r>
      <w:r w:rsidR="00B27B4E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исследования </w:t>
      </w:r>
      <w:r w:rsidR="00C4652B" w:rsidRPr="00506C2D">
        <w:rPr>
          <w:rFonts w:ascii="Times New Roman" w:hAnsi="Times New Roman" w:cs="Times New Roman"/>
          <w:spacing w:val="-4"/>
          <w:sz w:val="28"/>
          <w:szCs w:val="28"/>
        </w:rPr>
        <w:t>(кроме указанных в абзаце 2 пп.4.1 настоящего Соглашения);</w:t>
      </w:r>
    </w:p>
    <w:p w:rsidR="00DC1294" w:rsidRPr="00506C2D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>заместительная почечная терапия</w:t>
      </w:r>
      <w:r w:rsidR="00A942CE" w:rsidRPr="00506C2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942CE" w:rsidRPr="00506C2D" w:rsidRDefault="00A942CE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06C2D">
        <w:rPr>
          <w:rFonts w:ascii="Times New Roman" w:hAnsi="Times New Roman" w:cs="Times New Roman"/>
          <w:spacing w:val="-4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форме.</w:t>
      </w:r>
    </w:p>
    <w:p w:rsidR="00EC50F9" w:rsidRPr="00506C2D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 рамках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финансирования на прикрепившихся лиц при финансовом обеспечении первичной (первичной специализированной) медико-санитарной помощи выделяются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финансирования на прикрепившихся лиц по общетерапевтическому профилю, профилям «акушерство и гинекология» и «стоматология».</w:t>
      </w:r>
    </w:p>
    <w:p w:rsidR="0006089B" w:rsidRPr="00506C2D" w:rsidRDefault="00E428D8" w:rsidP="003B6E5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6089B" w:rsidRPr="00506C2D">
        <w:rPr>
          <w:sz w:val="28"/>
          <w:szCs w:val="28"/>
        </w:rPr>
        <w:t>.2 Сведения о применяемых способах оплаты медицинской помощи, оказ</w:t>
      </w:r>
      <w:r w:rsidR="00C330C6" w:rsidRPr="00506C2D">
        <w:rPr>
          <w:sz w:val="28"/>
          <w:szCs w:val="28"/>
        </w:rPr>
        <w:t>ываемой</w:t>
      </w:r>
      <w:r w:rsidR="0006089B" w:rsidRPr="00506C2D">
        <w:rPr>
          <w:sz w:val="28"/>
          <w:szCs w:val="28"/>
        </w:rPr>
        <w:t xml:space="preserve"> в амбулаторных условиях, в разрезе медицинских организаций представлены в приложени</w:t>
      </w:r>
      <w:r w:rsidR="00965A77" w:rsidRPr="00506C2D">
        <w:rPr>
          <w:sz w:val="28"/>
          <w:szCs w:val="28"/>
        </w:rPr>
        <w:t>и</w:t>
      </w:r>
      <w:r w:rsidR="0006089B" w:rsidRPr="00506C2D">
        <w:rPr>
          <w:sz w:val="28"/>
          <w:szCs w:val="28"/>
        </w:rPr>
        <w:t xml:space="preserve"> 1 к настоящему Соглашению.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bookmarkStart w:id="23" w:name="sub_38"/>
      <w:bookmarkEnd w:id="3"/>
      <w:r w:rsidRPr="00506C2D">
        <w:rPr>
          <w:bCs/>
          <w:sz w:val="28"/>
          <w:szCs w:val="28"/>
        </w:rPr>
        <w:t>4.3 Оплата амбулаторной помощи</w:t>
      </w:r>
      <w:r w:rsidR="00DC1294" w:rsidRPr="00506C2D">
        <w:rPr>
          <w:bCs/>
          <w:sz w:val="28"/>
          <w:szCs w:val="28"/>
        </w:rPr>
        <w:t xml:space="preserve"> общетерапевтического профиля </w:t>
      </w:r>
      <w:r w:rsidRPr="00506C2D">
        <w:rPr>
          <w:bCs/>
          <w:sz w:val="28"/>
          <w:szCs w:val="28"/>
        </w:rPr>
        <w:t xml:space="preserve">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4.3.1 Финансовое обеспечение амбулаторной помощи за исключением помощи </w:t>
      </w:r>
      <w:r w:rsidRPr="00506C2D">
        <w:rPr>
          <w:sz w:val="28"/>
          <w:szCs w:val="28"/>
        </w:rPr>
        <w:t xml:space="preserve">по профилям «акушерство и гинекология» и «стоматология» (далее – амбулаторной помощи общетерапевтического профиля) </w:t>
      </w:r>
      <w:r w:rsidRPr="00506C2D">
        <w:rPr>
          <w:bCs/>
          <w:sz w:val="28"/>
          <w:szCs w:val="28"/>
        </w:rPr>
        <w:t xml:space="preserve">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</w:t>
      </w:r>
    </w:p>
    <w:p w:rsidR="006A617B" w:rsidRPr="00506C2D" w:rsidRDefault="006A617B" w:rsidP="006A617B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при оказании медицинской помощи общетерапевтического профиля в амбулаторных условиях включает в себя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 в соответствии с установленными единицами объема медицинской помощи – посещение с профилактическими и иными целями, </w:t>
      </w:r>
      <w:r w:rsidR="00382BC2" w:rsidRPr="00506C2D">
        <w:rPr>
          <w:sz w:val="28"/>
          <w:szCs w:val="28"/>
        </w:rPr>
        <w:t>неотложн</w:t>
      </w:r>
      <w:r w:rsidR="00D500A1" w:rsidRPr="00506C2D">
        <w:rPr>
          <w:sz w:val="28"/>
          <w:szCs w:val="28"/>
        </w:rPr>
        <w:t>ая помощь</w:t>
      </w:r>
      <w:r w:rsidR="00382BC2" w:rsidRPr="00506C2D">
        <w:rPr>
          <w:sz w:val="28"/>
          <w:szCs w:val="28"/>
        </w:rPr>
        <w:t xml:space="preserve">, </w:t>
      </w:r>
      <w:r w:rsidRPr="00506C2D">
        <w:rPr>
          <w:sz w:val="28"/>
          <w:szCs w:val="28"/>
        </w:rPr>
        <w:t>обращение в связи с заболеванием за исключением</w:t>
      </w:r>
      <w:r w:rsidR="00DC1294" w:rsidRPr="00506C2D">
        <w:rPr>
          <w:sz w:val="28"/>
          <w:szCs w:val="28"/>
        </w:rPr>
        <w:t xml:space="preserve"> медицинской помощи, оплачиваемой за единицу объема в соответствии с пп.4.1 настоящего Соглашения.</w:t>
      </w:r>
    </w:p>
    <w:p w:rsidR="00084FAB" w:rsidRPr="00506C2D" w:rsidRDefault="006A617B" w:rsidP="006A617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4.3.2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амбулаторной помощи</w:t>
      </w:r>
    </w:p>
    <w:p w:rsidR="004236FA" w:rsidRPr="00506C2D" w:rsidRDefault="006A617B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а) </w:t>
      </w:r>
      <w:r w:rsidR="004236FA" w:rsidRPr="00506C2D">
        <w:rPr>
          <w:bCs/>
          <w:sz w:val="28"/>
          <w:szCs w:val="28"/>
        </w:rPr>
        <w:t>Расчет среднего размера финансового обеспечения и базового подушевого норматива финансирования амбулаторной помощи (</w:t>
      </w:r>
      <w:proofErr w:type="spellStart"/>
      <w:r w:rsidR="004236FA" w:rsidRPr="00506C2D">
        <w:rPr>
          <w:bCs/>
          <w:sz w:val="28"/>
          <w:szCs w:val="28"/>
        </w:rPr>
        <w:t>РФО</w:t>
      </w:r>
      <w:r w:rsidR="004236FA" w:rsidRPr="00506C2D">
        <w:rPr>
          <w:bCs/>
          <w:sz w:val="28"/>
          <w:szCs w:val="28"/>
          <w:vertAlign w:val="subscript"/>
        </w:rPr>
        <w:t>ср</w:t>
      </w:r>
      <w:proofErr w:type="spellEnd"/>
      <w:r w:rsidR="004236FA" w:rsidRPr="00506C2D">
        <w:rPr>
          <w:bCs/>
          <w:sz w:val="28"/>
          <w:szCs w:val="28"/>
        </w:rPr>
        <w:t xml:space="preserve"> и </w:t>
      </w:r>
      <w:proofErr w:type="spellStart"/>
      <w:r w:rsidR="004236FA" w:rsidRPr="00506C2D">
        <w:rPr>
          <w:bCs/>
          <w:sz w:val="28"/>
          <w:szCs w:val="28"/>
        </w:rPr>
        <w:t>ПН</w:t>
      </w:r>
      <w:r w:rsidR="004236FA" w:rsidRPr="00506C2D">
        <w:rPr>
          <w:bCs/>
          <w:sz w:val="28"/>
          <w:szCs w:val="28"/>
          <w:vertAlign w:val="subscript"/>
        </w:rPr>
        <w:t>баз</w:t>
      </w:r>
      <w:proofErr w:type="spellEnd"/>
      <w:r w:rsidR="004236FA" w:rsidRPr="00506C2D">
        <w:rPr>
          <w:bCs/>
          <w:sz w:val="28"/>
          <w:szCs w:val="28"/>
        </w:rPr>
        <w:t xml:space="preserve">). 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Средний размер финансового обеспечения амбулаторной помощи утверждается настоящим Соглашением и рассчитывается по формуле: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4236FA" w:rsidRPr="00506C2D" w:rsidRDefault="004236FA" w:rsidP="004236F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РФО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= (∑</w:t>
      </w: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bCs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РФ</w:t>
      </w:r>
      <w:proofErr w:type="gram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>– ОС</w:t>
      </w:r>
      <w:r w:rsidRPr="00506C2D">
        <w:rPr>
          <w:bCs/>
          <w:sz w:val="28"/>
          <w:szCs w:val="28"/>
          <w:vertAlign w:val="subscript"/>
        </w:rPr>
        <w:t xml:space="preserve"> МТР</w:t>
      </w:r>
      <w:r w:rsidRPr="00506C2D">
        <w:rPr>
          <w:bCs/>
          <w:sz w:val="28"/>
          <w:szCs w:val="28"/>
        </w:rPr>
        <w:t>)/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>, где</w:t>
      </w:r>
    </w:p>
    <w:p w:rsidR="004236FA" w:rsidRPr="00506C2D" w:rsidRDefault="004236FA" w:rsidP="004236FA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Нст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стоимости единицы амбулаторной помощи по целям (направлениям);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амб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объемов амбулаторной помощи по целям (направлениям);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диф.суб.РФ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территориальный коэффициент дифференциации (повышающий), применяемый для Оренбургской области при расчете субвенций ФФОМС (равен 1,105); </w:t>
      </w:r>
    </w:p>
    <w:p w:rsidR="004236FA" w:rsidRPr="00506C2D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 xml:space="preserve"> МТР</w:t>
      </w:r>
      <w:r w:rsidRPr="00506C2D">
        <w:rPr>
          <w:bCs/>
          <w:sz w:val="28"/>
          <w:szCs w:val="28"/>
        </w:rPr>
        <w:t xml:space="preserve"> – размер средств, направляемых на оплату медицинской помощи, оказываемой в амбулаторных условиях в рамках межтерриториальных расчетов;</w:t>
      </w:r>
    </w:p>
    <w:p w:rsidR="004236FA" w:rsidRPr="00506C2D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 xml:space="preserve"> – численность застрахованных граждан, прикрепленных к медицинским организациям для получения ПСМП».</w:t>
      </w:r>
    </w:p>
    <w:p w:rsidR="004236FA" w:rsidRPr="00506C2D" w:rsidRDefault="004236FA" w:rsidP="004236FA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Базовый подушевой норматив утверждается настоящим Соглашением и рассчитывается по формуле:</w:t>
      </w:r>
    </w:p>
    <w:p w:rsidR="004236FA" w:rsidRPr="00506C2D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37435E" w:rsidRPr="00506C2D" w:rsidRDefault="0037435E" w:rsidP="0037435E">
      <w:pPr>
        <w:autoSpaceDE w:val="0"/>
        <w:autoSpaceDN w:val="0"/>
        <w:adjustRightInd w:val="0"/>
        <w:spacing w:before="120"/>
        <w:ind w:firstLine="709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РФО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вне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подуш</w:t>
      </w:r>
      <w:proofErr w:type="spellEnd"/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проф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gramEnd"/>
      <w:r w:rsidRPr="00506C2D">
        <w:rPr>
          <w:bCs/>
          <w:sz w:val="28"/>
          <w:szCs w:val="28"/>
        </w:rPr>
        <w:t>Ч*</w:t>
      </w:r>
      <w:r w:rsidRPr="00506C2D">
        <w:rPr>
          <w:rFonts w:ascii="Cambria Math" w:hAnsi="Cambria Math"/>
          <w:sz w:val="20"/>
        </w:rPr>
        <w:t xml:space="preserve"> </w:t>
      </w: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×СКД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position w:val="-3"/>
          <w:sz w:val="28"/>
          <w:szCs w:val="28"/>
        </w:rPr>
        <w:t>)</w:t>
      </w:r>
      <w:r w:rsidRPr="00506C2D">
        <w:rPr>
          <w:bCs/>
          <w:sz w:val="28"/>
          <w:szCs w:val="28"/>
        </w:rPr>
        <w:t>, где</w:t>
      </w:r>
    </w:p>
    <w:p w:rsidR="0037435E" w:rsidRPr="00506C2D" w:rsidRDefault="0037435E" w:rsidP="0037435E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вне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подуш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объемов амбулаторной помощи, выведенной из расчета подушевого финансирования </w:t>
      </w:r>
      <w:r w:rsidRPr="00506C2D">
        <w:rPr>
          <w:sz w:val="28"/>
          <w:szCs w:val="28"/>
        </w:rPr>
        <w:t>амбулаторной помощи общетерапевтического профиля</w:t>
      </w:r>
      <w:r w:rsidRPr="00506C2D">
        <w:rPr>
          <w:bCs/>
          <w:sz w:val="28"/>
          <w:szCs w:val="28"/>
        </w:rPr>
        <w:t xml:space="preserve"> в соответствии с пп. 4.1 и 4.3.1 настоящего Соглашения;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проф</w:t>
      </w:r>
      <w:proofErr w:type="spellEnd"/>
      <w:r w:rsidRPr="00506C2D">
        <w:rPr>
          <w:bCs/>
          <w:sz w:val="28"/>
          <w:szCs w:val="28"/>
        </w:rPr>
        <w:t xml:space="preserve"> - общий объем средств на финансовое обеспечение мероприятий по проведению</w:t>
      </w:r>
      <w:r w:rsidR="0057721B" w:rsidRPr="00506C2D">
        <w:rPr>
          <w:bCs/>
          <w:sz w:val="28"/>
          <w:szCs w:val="28"/>
        </w:rPr>
        <w:t xml:space="preserve"> </w:t>
      </w:r>
      <w:r w:rsidR="0057721B" w:rsidRPr="00506C2D">
        <w:rPr>
          <w:bCs/>
          <w:spacing w:val="-4"/>
          <w:sz w:val="28"/>
          <w:szCs w:val="28"/>
        </w:rPr>
        <w:t xml:space="preserve">диспансеризации </w:t>
      </w:r>
      <w:r w:rsidR="00E15CA3" w:rsidRPr="00506C2D">
        <w:rPr>
          <w:sz w:val="28"/>
          <w:szCs w:val="28"/>
        </w:rPr>
        <w:t>взрослого населения репродуктивного возраста по оценке репродуктивного здоровья</w:t>
      </w:r>
      <w:r w:rsidRPr="00506C2D">
        <w:rPr>
          <w:bCs/>
          <w:sz w:val="28"/>
          <w:szCs w:val="28"/>
        </w:rPr>
        <w:t>, углубленной диспансеризации и диспансерного наблюдения»;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435E" w:rsidRPr="00506C2D" w:rsidRDefault="0037435E" w:rsidP="00374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="00E15CA3" w:rsidRPr="00506C2D">
        <w:rPr>
          <w:sz w:val="28"/>
          <w:szCs w:val="28"/>
        </w:rPr>
        <w:t xml:space="preserve"> 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37435E" w:rsidRPr="00506C2D" w:rsidRDefault="0037435E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 xml:space="preserve">половозрастного состава. </w:t>
      </w:r>
      <w:r w:rsidRPr="00506C2D">
        <w:rPr>
          <w:bCs/>
          <w:sz w:val="28"/>
          <w:szCs w:val="28"/>
        </w:rPr>
        <w:t xml:space="preserve">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рассчитываются ТФОМС и утверждаются настоящим Соглашением не реже одного раза в год.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)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 – до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один – 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 – семнадцать лет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– М/Ж.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Далее на основании реестров счетов определяются затраты на оказание амбулаторной помощи за расчетный период (за исключением позиций, выведенных за рамки подушевого механизма оплаты амбулаторной помощи в соответствии с пп. </w:t>
      </w:r>
      <w:r w:rsidR="00B27B4E" w:rsidRPr="00506C2D">
        <w:rPr>
          <w:sz w:val="28"/>
          <w:szCs w:val="28"/>
        </w:rPr>
        <w:t xml:space="preserve">4.1 и </w:t>
      </w:r>
      <w:r w:rsidRPr="00506C2D">
        <w:rPr>
          <w:sz w:val="28"/>
          <w:szCs w:val="28"/>
        </w:rPr>
        <w:t>4.3.1 настоящего Соглашения)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 Ч,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амбулаторной помощи всем застрахованным лицам за расчетный период;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случае, если расчетный половозрастной коэффициент для групп мужчин и женщин 65 лет и старше составляет менее 1,6, значение коэфф</w:t>
      </w:r>
      <w:r w:rsidR="0024329F" w:rsidRPr="00506C2D">
        <w:rPr>
          <w:sz w:val="28"/>
          <w:szCs w:val="28"/>
        </w:rPr>
        <w:t>ициента принимается равным 1,6.</w:t>
      </w:r>
    </w:p>
    <w:p w:rsidR="006A617B" w:rsidRPr="00506C2D" w:rsidRDefault="00E26878" w:rsidP="00E26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5B3696" w:rsidRPr="00506C2D" w:rsidRDefault="005B3696" w:rsidP="006A617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к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организации.</w:t>
      </w:r>
    </w:p>
    <w:p w:rsidR="000F4B90" w:rsidRPr="00506C2D" w:rsidRDefault="006A617B" w:rsidP="000F4B9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</w:t>
      </w:r>
      <w:r w:rsidR="000F4B90" w:rsidRPr="00506C2D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0F4B90" w:rsidRPr="00506C2D">
        <w:rPr>
          <w:bCs/>
          <w:sz w:val="28"/>
          <w:szCs w:val="28"/>
        </w:rPr>
        <w:t>подушевых</w:t>
      </w:r>
      <w:proofErr w:type="spellEnd"/>
      <w:r w:rsidR="000F4B90" w:rsidRPr="00506C2D">
        <w:rPr>
          <w:bCs/>
          <w:sz w:val="28"/>
          <w:szCs w:val="28"/>
        </w:rPr>
        <w:t xml:space="preserve"> нормативов финансового обеспечения амбулаторной помощи (</w:t>
      </w:r>
      <w:r w:rsidR="000F4B90" w:rsidRPr="00506C2D">
        <w:rPr>
          <w:sz w:val="28"/>
          <w:szCs w:val="28"/>
        </w:rPr>
        <w:t>ПНА</w:t>
      </w:r>
      <w:proofErr w:type="spellStart"/>
      <w:r w:rsidR="000F4B90"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="000F4B90"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="000F4B90" w:rsidRPr="00506C2D">
        <w:rPr>
          <w:bCs/>
          <w:sz w:val="28"/>
          <w:szCs w:val="28"/>
        </w:rPr>
        <w:t>подушевому</w:t>
      </w:r>
      <w:proofErr w:type="spellEnd"/>
      <w:r w:rsidR="000F4B90" w:rsidRPr="00506C2D">
        <w:rPr>
          <w:bCs/>
          <w:sz w:val="28"/>
          <w:szCs w:val="28"/>
        </w:rPr>
        <w:t xml:space="preserve"> принципу (далее –дифференцированные </w:t>
      </w:r>
      <w:proofErr w:type="spellStart"/>
      <w:r w:rsidR="000F4B90" w:rsidRPr="00506C2D">
        <w:rPr>
          <w:bCs/>
          <w:sz w:val="28"/>
          <w:szCs w:val="28"/>
        </w:rPr>
        <w:t>подушевые</w:t>
      </w:r>
      <w:proofErr w:type="spellEnd"/>
      <w:r w:rsidR="000F4B90" w:rsidRPr="00506C2D">
        <w:rPr>
          <w:bCs/>
          <w:sz w:val="28"/>
          <w:szCs w:val="28"/>
        </w:rPr>
        <w:t xml:space="preserve"> нормативы).</w:t>
      </w:r>
    </w:p>
    <w:p w:rsidR="000F4B90" w:rsidRPr="00506C2D" w:rsidRDefault="000F4B90" w:rsidP="000F4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амбулаторной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0F4B90" w:rsidRPr="00506C2D" w:rsidRDefault="000F4B90" w:rsidP="000F4B90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0F4B90" w:rsidRPr="00506C2D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ПНА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* 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* КУ</w:t>
      </w:r>
      <w:r w:rsidRPr="00506C2D">
        <w:rPr>
          <w:bCs/>
          <w:sz w:val="28"/>
          <w:szCs w:val="28"/>
          <w:vertAlign w:val="subscript"/>
        </w:rPr>
        <w:t>МО</w:t>
      </w:r>
      <w:r w:rsidRPr="00506C2D">
        <w:rPr>
          <w:bCs/>
          <w:sz w:val="28"/>
          <w:szCs w:val="28"/>
        </w:rPr>
        <w:t xml:space="preserve"> * </w:t>
      </w:r>
      <w:proofErr w:type="spellStart"/>
      <w:r w:rsidRPr="00506C2D">
        <w:rPr>
          <w:bCs/>
          <w:sz w:val="28"/>
          <w:szCs w:val="28"/>
        </w:rPr>
        <w:t>К</w:t>
      </w:r>
      <w:r w:rsidR="005B3696"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*</w:t>
      </w:r>
      <w:proofErr w:type="spellStart"/>
      <w:proofErr w:type="gram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от</w:t>
      </w:r>
      <w:proofErr w:type="spellEnd"/>
      <w:r w:rsidR="001F0A9E" w:rsidRPr="00506C2D">
        <w:rPr>
          <w:bCs/>
          <w:sz w:val="28"/>
          <w:szCs w:val="28"/>
        </w:rPr>
        <w:t>,</w:t>
      </w:r>
      <w:r w:rsidRPr="00506C2D">
        <w:rPr>
          <w:sz w:val="28"/>
          <w:szCs w:val="28"/>
          <w:vertAlign w:val="subscript"/>
        </w:rPr>
        <w:t>,</w:t>
      </w:r>
      <w:proofErr w:type="gramEnd"/>
      <w:r w:rsidRPr="00506C2D">
        <w:rPr>
          <w:sz w:val="28"/>
          <w:szCs w:val="28"/>
        </w:rPr>
        <w:t xml:space="preserve">  где</w:t>
      </w:r>
    </w:p>
    <w:p w:rsidR="000F4B90" w:rsidRPr="00506C2D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2877" w:rsidRPr="00506C2D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групп медицинских организаций;</w:t>
      </w:r>
    </w:p>
    <w:p w:rsidR="00FE20A3" w:rsidRPr="00506C2D" w:rsidRDefault="002F2877" w:rsidP="00FE20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К</w:t>
      </w:r>
      <w:r w:rsidR="005B3696"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</w:t>
      </w:r>
      <w:r w:rsidR="00FE20A3" w:rsidRPr="00506C2D">
        <w:rPr>
          <w:bCs/>
          <w:sz w:val="28"/>
          <w:szCs w:val="28"/>
        </w:rPr>
        <w:t xml:space="preserve">. </w:t>
      </w:r>
    </w:p>
    <w:p w:rsidR="002F2877" w:rsidRPr="00506C2D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 xml:space="preserve">– 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установленный настоящим Соглашением»;</w:t>
      </w:r>
    </w:p>
    <w:p w:rsidR="000F4B90" w:rsidRPr="00506C2D" w:rsidRDefault="000F4B90" w:rsidP="00F77D08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для медицинских организаций утверждаются настоящим Соглашением не реже одного раза в год и подлежат пересмотру в случаях изменения базового подушевого норматива или любого из коэффициентов</w:t>
      </w:r>
      <w:r w:rsidR="00134514" w:rsidRPr="00506C2D">
        <w:rPr>
          <w:bCs/>
          <w:sz w:val="28"/>
          <w:szCs w:val="28"/>
        </w:rPr>
        <w:t>.</w:t>
      </w:r>
    </w:p>
    <w:p w:rsidR="00182FC6" w:rsidRPr="00506C2D" w:rsidRDefault="00182FC6" w:rsidP="002529C2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4.4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Оплата по </w:t>
      </w:r>
      <w:proofErr w:type="spellStart"/>
      <w:r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 помощи по профилю «акушерство и</w:t>
      </w:r>
      <w:r w:rsidR="00972FFA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>гинекология» (далее - гинекологическая помощь)</w:t>
      </w:r>
      <w:r w:rsidR="00972FFA" w:rsidRPr="00506C2D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182FC6" w:rsidRPr="00506C2D" w:rsidRDefault="00182FC6" w:rsidP="00182FC6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4.4.1 Финансовое обеспечение гинекологической помощи 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принципу.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включает расходы на оказание помощи по профилю «акушерство и гинекология», в том числе </w:t>
      </w:r>
      <w:r w:rsidR="005B3696" w:rsidRPr="00506C2D">
        <w:rPr>
          <w:sz w:val="28"/>
          <w:szCs w:val="28"/>
        </w:rPr>
        <w:t xml:space="preserve">неотложную помощь, </w:t>
      </w:r>
      <w:r w:rsidRPr="00506C2D">
        <w:rPr>
          <w:sz w:val="28"/>
          <w:szCs w:val="28"/>
        </w:rPr>
        <w:t>наблюдение за беременными женщинами, в рамках базовой программы обязательного медицинского страхования за исключением расходов на:</w:t>
      </w:r>
    </w:p>
    <w:p w:rsidR="00B27B4E" w:rsidRPr="00506C2D" w:rsidRDefault="00B27B4E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диспансерное наблюдение за взрослым женским населением врачом акушером-гинекологом;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- </w:t>
      </w:r>
      <w:r w:rsidR="007B0894" w:rsidRPr="00506C2D">
        <w:rPr>
          <w:sz w:val="28"/>
          <w:szCs w:val="28"/>
        </w:rPr>
        <w:t>комплексное обследование по бесплодному браку (женщины) в медицинских организациях, которым Комиссией по разработке ТП ОМС утверждены объемы предоставления медицинской помощи по соответствующей позиции</w:t>
      </w:r>
      <w:r w:rsidRPr="00506C2D">
        <w:rPr>
          <w:sz w:val="28"/>
          <w:szCs w:val="28"/>
        </w:rPr>
        <w:t>;</w:t>
      </w:r>
    </w:p>
    <w:p w:rsidR="00406BB2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комплексное обследование репродуктивных органов у женщин в целях раннего выявления новообразований в БМДЦЖЗ "Белая роза"</w:t>
      </w:r>
      <w:r w:rsidR="00406BB2" w:rsidRPr="00506C2D">
        <w:rPr>
          <w:sz w:val="28"/>
          <w:szCs w:val="28"/>
        </w:rPr>
        <w:t>;</w:t>
      </w:r>
    </w:p>
    <w:p w:rsidR="00182FC6" w:rsidRPr="00506C2D" w:rsidRDefault="00406BB2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диспансеризацию для оценки репродуктивного здоровья женщин</w:t>
      </w:r>
      <w:r w:rsidR="00182FC6" w:rsidRPr="00506C2D">
        <w:rPr>
          <w:sz w:val="28"/>
          <w:szCs w:val="28"/>
        </w:rPr>
        <w:t>.</w:t>
      </w:r>
    </w:p>
    <w:p w:rsidR="00182FC6" w:rsidRPr="00506C2D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</w:p>
    <w:p w:rsidR="00182FC6" w:rsidRPr="00506C2D" w:rsidRDefault="00182FC6" w:rsidP="00182FC6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4.4.2 Расчет базового подушевого норматива, половозрастных коэффициентов дифференциации подушевого норматива (далее – половозрастные коэффициенты для гинекологической помощи,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гинек</w:t>
      </w:r>
      <w:proofErr w:type="spellEnd"/>
      <w:r w:rsidRPr="00506C2D">
        <w:rPr>
          <w:bCs/>
          <w:sz w:val="28"/>
          <w:szCs w:val="28"/>
        </w:rPr>
        <w:t xml:space="preserve">) и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гинекологической помощи:</w:t>
      </w:r>
    </w:p>
    <w:p w:rsidR="00373194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а) Расчет базового подушевого норматива финансирования гинекологической помощи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spellStart"/>
      <w:proofErr w:type="gramEnd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*</w:t>
      </w:r>
      <w:r w:rsidRPr="00506C2D">
        <w:rPr>
          <w:sz w:val="28"/>
          <w:szCs w:val="28"/>
        </w:rPr>
        <w:t xml:space="preserve"> 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*СКД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bCs/>
          <w:sz w:val="28"/>
          <w:szCs w:val="28"/>
        </w:rPr>
        <w:t xml:space="preserve"> ), где</w:t>
      </w:r>
    </w:p>
    <w:p w:rsidR="00373194" w:rsidRPr="00506C2D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гинекологической помощи, определенный Комиссией по разработке ТП ОМС на текущий год;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E135DC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половозрастного состава.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для гинекологической помощи рассчитываются ТФОМС и утверждаются настоящим Соглашением не реже одного раза в год.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Половозрастные коэффициенты рассчитываются для каждой возрастной группы застрахованных лиц женского пола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возрастные группы: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- Ж</w:t>
      </w:r>
      <w:r w:rsidRPr="00506C2D">
        <w:rPr>
          <w:i/>
          <w:sz w:val="28"/>
          <w:szCs w:val="28"/>
        </w:rPr>
        <w:t>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- Ж;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- Ж.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гинекологической помощи за расчетный период в разрезе возрастной структуры застрахованных лиц и рассчитывается размер затрат на одно застрахованное лицо (Р) без учета возраста по формуле:</w:t>
      </w:r>
    </w:p>
    <w:p w:rsidR="00182FC6" w:rsidRPr="00506C2D" w:rsidRDefault="00182FC6" w:rsidP="00182FC6">
      <w:pPr>
        <w:autoSpaceDE w:val="0"/>
        <w:autoSpaceDN w:val="0"/>
        <w:adjustRightInd w:val="0"/>
        <w:spacing w:before="120"/>
        <w:ind w:firstLine="709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P=З/Ч, где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гинекологической помощи всем застрахованным лицам за расчетный период;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</w:rPr>
        <w:t>) рассчитываются для каждой возрастной группы по формуле:</w:t>
      </w:r>
    </w:p>
    <w:p w:rsidR="00182FC6" w:rsidRPr="00506C2D" w:rsidRDefault="00182FC6" w:rsidP="00182FC6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182FC6" w:rsidRPr="00506C2D" w:rsidRDefault="00182FC6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EC50F9" w:rsidRPr="00506C2D" w:rsidRDefault="00EC50F9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CD214B" w:rsidRPr="00506C2D" w:rsidRDefault="00CD214B" w:rsidP="009A6B5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A6B5F" w:rsidRPr="00506C2D" w:rsidRDefault="009A6B5F" w:rsidP="009A6B5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lastRenderedPageBreak/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9A6B5F" w:rsidRPr="00506C2D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организации.</w:t>
      </w:r>
    </w:p>
    <w:p w:rsidR="00182FC6" w:rsidRPr="00506C2D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гинекологической помощи (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нормативы).</w:t>
      </w:r>
    </w:p>
    <w:p w:rsidR="00182FC6" w:rsidRPr="00506C2D" w:rsidRDefault="00C201E9" w:rsidP="00C2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гинекологической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9C2C03" w:rsidRPr="00506C2D" w:rsidRDefault="009C2C03" w:rsidP="009C2C03">
      <w:pPr>
        <w:autoSpaceDE w:val="0"/>
        <w:autoSpaceDN w:val="0"/>
        <w:adjustRightInd w:val="0"/>
        <w:spacing w:before="120"/>
        <w:ind w:firstLine="851"/>
        <w:jc w:val="center"/>
        <w:rPr>
          <w:sz w:val="1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гин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гин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>,</w:t>
      </w:r>
      <w:r w:rsidRPr="00506C2D">
        <w:rPr>
          <w:sz w:val="28"/>
          <w:szCs w:val="28"/>
        </w:rPr>
        <w:t xml:space="preserve">  *</w:t>
      </w:r>
      <w:proofErr w:type="gramEnd"/>
      <w:r w:rsidRPr="00506C2D">
        <w:rPr>
          <w:sz w:val="28"/>
          <w:szCs w:val="28"/>
        </w:rPr>
        <w:t xml:space="preserve">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от</w:t>
      </w:r>
      <w:proofErr w:type="spellEnd"/>
      <w:r w:rsidRPr="00506C2D">
        <w:rPr>
          <w:sz w:val="28"/>
          <w:szCs w:val="28"/>
        </w:rPr>
        <w:t>, где</w:t>
      </w:r>
    </w:p>
    <w:p w:rsidR="004D1307" w:rsidRPr="00506C2D" w:rsidRDefault="004D1307" w:rsidP="009459FD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организаций.</w:t>
      </w:r>
    </w:p>
    <w:p w:rsidR="004D1307" w:rsidRPr="00506C2D" w:rsidRDefault="004D1307" w:rsidP="004D1307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182FC6" w:rsidRPr="00506C2D" w:rsidRDefault="004D1307" w:rsidP="00E101F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>–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</w:t>
      </w:r>
      <w:r w:rsidR="009459FD" w:rsidRPr="00506C2D">
        <w:rPr>
          <w:bCs/>
          <w:sz w:val="28"/>
          <w:szCs w:val="28"/>
        </w:rPr>
        <w:t>новленный настоящим Соглашением;</w:t>
      </w:r>
    </w:p>
    <w:p w:rsidR="00FE20A3" w:rsidRPr="00506C2D" w:rsidRDefault="00FE20A3" w:rsidP="00FE20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финансового обеспечения гинекологической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6A617B" w:rsidRPr="00506C2D" w:rsidRDefault="006A617B" w:rsidP="008A53C3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4.</w:t>
      </w:r>
      <w:r w:rsidR="00182FC6"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5</w:t>
      </w: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Оплата по </w:t>
      </w:r>
      <w:proofErr w:type="spellStart"/>
      <w:r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 помощи по профилю </w:t>
      </w:r>
      <w:r w:rsidR="008E78C7" w:rsidRPr="00506C2D"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506C2D">
        <w:rPr>
          <w:rFonts w:ascii="Times New Roman" w:hAnsi="Times New Roman"/>
          <w:b w:val="0"/>
          <w:bCs w:val="0"/>
          <w:sz w:val="28"/>
          <w:szCs w:val="28"/>
        </w:rPr>
        <w:t>стоматология» (далее – стоматологическая помощь)</w:t>
      </w:r>
    </w:p>
    <w:p w:rsidR="006A617B" w:rsidRPr="00506C2D" w:rsidRDefault="006A617B" w:rsidP="006A617B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182FC6" w:rsidRPr="00506C2D">
        <w:rPr>
          <w:bCs/>
          <w:sz w:val="28"/>
          <w:szCs w:val="28"/>
        </w:rPr>
        <w:t>5</w:t>
      </w:r>
      <w:r w:rsidRPr="00506C2D">
        <w:rPr>
          <w:bCs/>
          <w:sz w:val="28"/>
          <w:szCs w:val="28"/>
        </w:rPr>
        <w:t xml:space="preserve">.1 Финансовое обеспечение стоматологической помощи осуществляется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принципу.</w:t>
      </w:r>
    </w:p>
    <w:p w:rsidR="00072B55" w:rsidRPr="00506C2D" w:rsidRDefault="006A617B" w:rsidP="006A617B">
      <w:pPr>
        <w:spacing w:line="235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Базовый подушевой норматив финансирования на прикрепившихся лиц включает расходы на оплату стоматологической медицинской помощи в рамках базовой программы обязательного медицинского страхования </w:t>
      </w:r>
      <w:r w:rsidR="007B0E32" w:rsidRPr="00506C2D">
        <w:rPr>
          <w:sz w:val="28"/>
          <w:szCs w:val="28"/>
        </w:rPr>
        <w:t>за исключением осмотров стоматолога в рамках проведения профилактических медицинских осмотров несовершеннолетних, диспансеризации детей-сирот, наблюдения беременных женщин</w:t>
      </w:r>
      <w:r w:rsidR="00072B55" w:rsidRPr="00506C2D">
        <w:rPr>
          <w:sz w:val="28"/>
          <w:szCs w:val="28"/>
        </w:rPr>
        <w:t>.</w:t>
      </w:r>
    </w:p>
    <w:p w:rsidR="006A617B" w:rsidRPr="00506C2D" w:rsidRDefault="006A617B" w:rsidP="006A617B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182FC6" w:rsidRPr="00506C2D">
        <w:rPr>
          <w:bCs/>
          <w:sz w:val="28"/>
          <w:szCs w:val="28"/>
        </w:rPr>
        <w:t>5</w:t>
      </w:r>
      <w:r w:rsidRPr="00506C2D">
        <w:rPr>
          <w:bCs/>
          <w:sz w:val="28"/>
          <w:szCs w:val="28"/>
        </w:rPr>
        <w:t xml:space="preserve">.2 Расчет базового подушевого норматива, половозрастных коэффициентов дифференциации подушевого норматива (далее – половозрастные коэффициенты для стоматологии,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) и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стоматологической помощи:</w:t>
      </w:r>
    </w:p>
    <w:p w:rsidR="00373194" w:rsidRPr="00506C2D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а) Расчет базового подушевого норматива финансирования стоматологической помощи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506C2D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>)</w:t>
      </w:r>
      <w:proofErr w:type="gramStart"/>
      <w:r w:rsidRPr="00506C2D">
        <w:rPr>
          <w:bCs/>
          <w:sz w:val="28"/>
          <w:szCs w:val="28"/>
        </w:rPr>
        <w:t>/(</w:t>
      </w:r>
      <w:proofErr w:type="spellStart"/>
      <w:proofErr w:type="gramEnd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*</w:t>
      </w:r>
      <w:r w:rsidRPr="00506C2D">
        <w:rPr>
          <w:sz w:val="28"/>
          <w:szCs w:val="28"/>
        </w:rPr>
        <w:t xml:space="preserve"> СКД</w:t>
      </w:r>
      <w:r w:rsidRPr="00506C2D">
        <w:rPr>
          <w:position w:val="-3"/>
          <w:sz w:val="28"/>
          <w:szCs w:val="28"/>
          <w:vertAlign w:val="subscript"/>
        </w:rPr>
        <w:t>от</w:t>
      </w:r>
      <w:r w:rsidRPr="00506C2D">
        <w:rPr>
          <w:sz w:val="28"/>
          <w:szCs w:val="28"/>
        </w:rPr>
        <w:t>*СКД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обл</w:t>
      </w:r>
      <w:proofErr w:type="spellEnd"/>
      <w:r w:rsidRPr="00506C2D">
        <w:rPr>
          <w:bCs/>
          <w:sz w:val="28"/>
          <w:szCs w:val="28"/>
        </w:rPr>
        <w:t xml:space="preserve"> )</w:t>
      </w:r>
      <w:r w:rsidRPr="00506C2D">
        <w:rPr>
          <w:bCs/>
          <w:sz w:val="28"/>
          <w:szCs w:val="28"/>
          <w:vertAlign w:val="subscript"/>
        </w:rPr>
        <w:t>з</w:t>
      </w:r>
      <w:r w:rsidRPr="00506C2D">
        <w:rPr>
          <w:bCs/>
          <w:sz w:val="28"/>
          <w:szCs w:val="28"/>
        </w:rPr>
        <w:t>, где</w:t>
      </w:r>
    </w:p>
    <w:p w:rsidR="00373194" w:rsidRPr="00506C2D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lastRenderedPageBreak/>
        <w:t>ОС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 – размер средств на оплату стоматологической помощи, определенный Комиссией по разработке ТП ОМС на текущий год;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рд</w:t>
      </w:r>
      <w:proofErr w:type="spellEnd"/>
      <w:r w:rsidRPr="00506C2D">
        <w:rPr>
          <w:bCs/>
          <w:sz w:val="28"/>
          <w:szCs w:val="28"/>
        </w:rPr>
        <w:t xml:space="preserve"> – </w:t>
      </w:r>
      <w:r w:rsidRPr="00506C2D">
        <w:rPr>
          <w:sz w:val="28"/>
          <w:szCs w:val="28"/>
        </w:rPr>
        <w:t>объем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средств,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направляемых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медицинским</w:t>
      </w:r>
      <w:r w:rsidRPr="00506C2D">
        <w:rPr>
          <w:spacing w:val="70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организациям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случае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достижения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ими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значений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показателей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результативности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деятельности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согласно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бальной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оценке</w:t>
      </w:r>
      <w:r w:rsidRPr="00506C2D">
        <w:rPr>
          <w:bCs/>
          <w:sz w:val="28"/>
          <w:szCs w:val="28"/>
        </w:rPr>
        <w:t>».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r w:rsidRPr="00506C2D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взвешенного</w:t>
      </w:r>
      <w:r w:rsidRPr="00506C2D">
        <w:rPr>
          <w:spacing w:val="1"/>
          <w:sz w:val="28"/>
          <w:szCs w:val="28"/>
        </w:rPr>
        <w:t xml:space="preserve"> по субъекту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 населения коэффициента дифференциации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прикрепившихся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к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медицинской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организации</w:t>
      </w:r>
      <w:r w:rsidRPr="00506C2D">
        <w:rPr>
          <w:spacing w:val="-14"/>
          <w:sz w:val="28"/>
          <w:szCs w:val="28"/>
        </w:rPr>
        <w:t xml:space="preserve"> </w:t>
      </w:r>
      <w:r w:rsidRPr="00506C2D">
        <w:rPr>
          <w:sz w:val="28"/>
          <w:szCs w:val="28"/>
        </w:rPr>
        <w:t>лиц</w:t>
      </w:r>
      <w:r w:rsidRPr="00506C2D">
        <w:rPr>
          <w:spacing w:val="-15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-16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наличия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подразделений,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расположенных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сельской</w:t>
      </w:r>
      <w:r w:rsidRPr="00506C2D">
        <w:rPr>
          <w:spacing w:val="-67"/>
          <w:sz w:val="28"/>
          <w:szCs w:val="28"/>
        </w:rPr>
        <w:t xml:space="preserve"> </w:t>
      </w:r>
      <w:r w:rsidRPr="00506C2D">
        <w:rPr>
          <w:sz w:val="28"/>
          <w:szCs w:val="28"/>
        </w:rPr>
        <w:t>местности,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отдаленных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территориях,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поселках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городского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типа</w:t>
      </w:r>
      <w:r w:rsidRPr="00506C2D">
        <w:rPr>
          <w:spacing w:val="-4"/>
          <w:sz w:val="28"/>
          <w:szCs w:val="28"/>
        </w:rPr>
        <w:t xml:space="preserve"> </w:t>
      </w:r>
      <w:r w:rsidRPr="00506C2D">
        <w:rPr>
          <w:sz w:val="28"/>
          <w:szCs w:val="28"/>
        </w:rPr>
        <w:t>и малых городах с</w:t>
      </w:r>
      <w:r w:rsidRPr="00506C2D">
        <w:rPr>
          <w:spacing w:val="-3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численностью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-2"/>
          <w:sz w:val="28"/>
          <w:szCs w:val="28"/>
        </w:rPr>
        <w:t xml:space="preserve"> </w:t>
      </w:r>
      <w:r w:rsidRPr="00506C2D">
        <w:rPr>
          <w:sz w:val="28"/>
          <w:szCs w:val="28"/>
        </w:rPr>
        <w:t>до 50 тысяч человек,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расходов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их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содержание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оплату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труда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персонала;</w:t>
      </w:r>
    </w:p>
    <w:p w:rsidR="00373194" w:rsidRPr="00506C2D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СКД</w:t>
      </w:r>
      <w:proofErr w:type="spellStart"/>
      <w:r w:rsidRPr="00506C2D">
        <w:rPr>
          <w:position w:val="-3"/>
          <w:sz w:val="28"/>
          <w:szCs w:val="28"/>
          <w:vertAlign w:val="subscript"/>
        </w:rPr>
        <w:t>пв</w:t>
      </w:r>
      <w:proofErr w:type="spellEnd"/>
      <w:r w:rsidRPr="00506C2D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position w:val="-3"/>
          <w:sz w:val="28"/>
          <w:szCs w:val="28"/>
          <w:vertAlign w:val="subscript"/>
        </w:rPr>
        <w:t>суб</w:t>
      </w:r>
      <w:proofErr w:type="spellEnd"/>
      <w:r w:rsidRPr="00506C2D">
        <w:rPr>
          <w:position w:val="-3"/>
          <w:sz w:val="28"/>
          <w:szCs w:val="28"/>
        </w:rPr>
        <w:t xml:space="preserve"> - </w:t>
      </w:r>
      <w:r w:rsidRPr="00506C2D">
        <w:rPr>
          <w:sz w:val="28"/>
          <w:szCs w:val="28"/>
        </w:rPr>
        <w:t>значение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среднего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взвешенного</w:t>
      </w:r>
      <w:r w:rsidRPr="00506C2D">
        <w:rPr>
          <w:spacing w:val="1"/>
          <w:sz w:val="28"/>
          <w:szCs w:val="28"/>
        </w:rPr>
        <w:t xml:space="preserve"> по области 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учетом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численности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прикрепленного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населения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коэффициента</w:t>
      </w:r>
      <w:r w:rsidRPr="00506C2D">
        <w:rPr>
          <w:spacing w:val="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половозрастного состава.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б) Половозрастные коэффициенты для стоматологии рассчитываются ТФОМС и утверждаются настоящим Соглашением не реже одного раза в год.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Половозрастные коэффициенты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– М/Ж</w:t>
      </w:r>
      <w:r w:rsidRPr="00506C2D">
        <w:rPr>
          <w:i/>
          <w:sz w:val="28"/>
          <w:szCs w:val="28"/>
        </w:rPr>
        <w:t>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– М/Ж;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восемнадцать лет – шестьдесят четыре года – М/Ж;</w:t>
      </w:r>
    </w:p>
    <w:p w:rsidR="006A617B" w:rsidRPr="00506C2D" w:rsidRDefault="006A617B" w:rsidP="00F77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65 лет и старше – М/Ж.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стоматологической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3A52BA" w:rsidRPr="00506C2D" w:rsidRDefault="003A52BA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P=З/Ч, где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 – затраты на оказание стоматологической помощи всем застрахованным лицам за расчетный период;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Половозрастные коэффициенты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506C2D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506C2D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A72E9D" w:rsidRPr="00506C2D" w:rsidRDefault="00A72E9D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E9D" w:rsidRPr="00506C2D" w:rsidRDefault="00A72E9D" w:rsidP="00A72E9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В случае, если расчетный половозрастной коэффициент для групп мужчин и женщин 65 лет и старше составляет менее 1,6, значение коэффициента принимается равным 1,6</w:t>
      </w:r>
      <w:r w:rsidR="00C429F5" w:rsidRPr="00506C2D">
        <w:rPr>
          <w:sz w:val="28"/>
          <w:szCs w:val="28"/>
        </w:rPr>
        <w:t>.</w:t>
      </w: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4A2E53" w:rsidRPr="00506C2D" w:rsidRDefault="004A2E53" w:rsidP="004A2E5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i</w:t>
      </w:r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4A2E53" w:rsidRPr="00506C2D" w:rsidRDefault="004A2E53" w:rsidP="004A2E5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>-той медицинской организации;</w:t>
      </w:r>
    </w:p>
    <w:p w:rsidR="00A72E9D" w:rsidRPr="00506C2D" w:rsidRDefault="004A2E53" w:rsidP="004A2E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прикрепленных </w:t>
      </w:r>
      <w:proofErr w:type="gramStart"/>
      <w:r w:rsidRPr="00506C2D">
        <w:rPr>
          <w:sz w:val="28"/>
          <w:szCs w:val="28"/>
        </w:rPr>
        <w:t xml:space="preserve">к 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proofErr w:type="gramEnd"/>
      <w:r w:rsidRPr="00506C2D">
        <w:rPr>
          <w:sz w:val="28"/>
          <w:szCs w:val="28"/>
        </w:rPr>
        <w:t xml:space="preserve">-той медицинской организации. </w:t>
      </w:r>
    </w:p>
    <w:p w:rsidR="006A617B" w:rsidRPr="00506C2D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стоматологической помощи (</w:t>
      </w:r>
      <w:proofErr w:type="spellStart"/>
      <w:r w:rsidRPr="00506C2D">
        <w:rPr>
          <w:bCs/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нормативы).</w:t>
      </w:r>
    </w:p>
    <w:p w:rsidR="006A617B" w:rsidRPr="00506C2D" w:rsidRDefault="00D90E32" w:rsidP="00D90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используются для расчета объема финансирования стоматологической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352043" w:rsidRPr="00506C2D" w:rsidRDefault="00352043" w:rsidP="00352043">
      <w:pPr>
        <w:autoSpaceDE w:val="0"/>
        <w:autoSpaceDN w:val="0"/>
        <w:adjustRightInd w:val="0"/>
        <w:spacing w:before="120"/>
        <w:ind w:firstLine="851"/>
        <w:jc w:val="center"/>
        <w:rPr>
          <w:sz w:val="1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стом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баз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стом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>,</w:t>
      </w:r>
      <w:r w:rsidRPr="00506C2D">
        <w:rPr>
          <w:sz w:val="28"/>
          <w:szCs w:val="28"/>
        </w:rPr>
        <w:t xml:space="preserve">  *</w:t>
      </w:r>
      <w:proofErr w:type="gramEnd"/>
      <w:r w:rsidRPr="00506C2D">
        <w:rPr>
          <w:sz w:val="28"/>
          <w:szCs w:val="28"/>
        </w:rPr>
        <w:t xml:space="preserve">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от</w:t>
      </w:r>
      <w:proofErr w:type="spellEnd"/>
      <w:r w:rsidR="00924B82" w:rsidRPr="00506C2D">
        <w:rPr>
          <w:sz w:val="28"/>
          <w:szCs w:val="28"/>
          <w:vertAlign w:val="subscript"/>
        </w:rPr>
        <w:t xml:space="preserve">, </w:t>
      </w:r>
      <w:r w:rsidR="00E101F7" w:rsidRPr="00506C2D">
        <w:rPr>
          <w:sz w:val="28"/>
          <w:szCs w:val="28"/>
          <w:vertAlign w:val="subscript"/>
        </w:rPr>
        <w:t xml:space="preserve">  </w:t>
      </w:r>
      <w:r w:rsidR="00375638" w:rsidRPr="00506C2D">
        <w:rPr>
          <w:bCs/>
          <w:sz w:val="28"/>
          <w:szCs w:val="28"/>
        </w:rPr>
        <w:t>где</w:t>
      </w:r>
    </w:p>
    <w:p w:rsidR="00007FA8" w:rsidRPr="00506C2D" w:rsidRDefault="00007FA8" w:rsidP="00924B82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организаций.</w:t>
      </w:r>
    </w:p>
    <w:p w:rsidR="00221761" w:rsidRPr="00506C2D" w:rsidRDefault="00007FA8" w:rsidP="00917299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6A617B" w:rsidRPr="00506C2D" w:rsidRDefault="00007FA8" w:rsidP="009172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 xml:space="preserve">от </w:t>
      </w:r>
      <w:r w:rsidRPr="00506C2D">
        <w:rPr>
          <w:bCs/>
          <w:sz w:val="28"/>
          <w:szCs w:val="28"/>
        </w:rPr>
        <w:t>–</w:t>
      </w:r>
      <w:r w:rsidRPr="00506C2D">
        <w:rPr>
          <w:bCs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506C2D">
        <w:rPr>
          <w:bCs/>
          <w:sz w:val="28"/>
          <w:szCs w:val="28"/>
        </w:rPr>
        <w:t>установленный настоящим Соглашением.</w:t>
      </w:r>
    </w:p>
    <w:p w:rsidR="00924B82" w:rsidRPr="00506C2D" w:rsidRDefault="00924B82" w:rsidP="00F77D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финансового обеспечения стоматологической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790883" w:rsidRPr="00506C2D" w:rsidRDefault="006A617B" w:rsidP="00F77D08">
      <w:pPr>
        <w:pStyle w:val="3"/>
        <w:spacing w:before="0"/>
        <w:ind w:firstLine="708"/>
        <w:jc w:val="both"/>
        <w:rPr>
          <w:rFonts w:ascii="Times New Roman" w:hAnsi="Times New Roman"/>
          <w:b w:val="0"/>
          <w:bCs w:val="0"/>
          <w:spacing w:val="-4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4.6 </w:t>
      </w:r>
      <w:r w:rsidR="00790883" w:rsidRPr="00506C2D">
        <w:rPr>
          <w:rFonts w:ascii="Times New Roman" w:hAnsi="Times New Roman"/>
          <w:b w:val="0"/>
          <w:bCs w:val="0"/>
          <w:spacing w:val="-4"/>
          <w:sz w:val="28"/>
          <w:szCs w:val="28"/>
        </w:rPr>
        <w:t>Особенности оплаты медицинской помощи, оказанной в амбулаторных условиях вне МО-балансодержателя.</w:t>
      </w:r>
    </w:p>
    <w:p w:rsidR="00790883" w:rsidRPr="00506C2D" w:rsidRDefault="00790883" w:rsidP="008A53C3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 рамках подушевого механизма финансирования амбулаторной помощи реализуется система взаиморасчетов между медицинскими организациями по заказанным услугам. </w:t>
      </w:r>
    </w:p>
    <w:p w:rsidR="00790883" w:rsidRPr="00506C2D" w:rsidRDefault="00790883" w:rsidP="008A53C3">
      <w:pPr>
        <w:ind w:firstLine="708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Заказанная услуга – это </w:t>
      </w:r>
      <w:r w:rsidRPr="00506C2D">
        <w:rPr>
          <w:sz w:val="28"/>
          <w:szCs w:val="28"/>
        </w:rPr>
        <w:t>случай оказания амбулаторной помощи вне МО-балансодержателя, тарифицированный в Тарифном соглашении в системе ОМС и оплаченный балансодержателем, по его направлению или без направления в установленных ниже случаях.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Без направления балансодержателя и за его счет может быть оплачена медицинская помощь:</w:t>
      </w:r>
    </w:p>
    <w:p w:rsidR="00790883" w:rsidRPr="00506C2D" w:rsidRDefault="00790883" w:rsidP="008A53C3">
      <w:pPr>
        <w:ind w:left="708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а) в рамках подушевого финансирования амбулаторной помощи общетерапевтического профиля: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медицинская помощь по специальности «</w:t>
      </w:r>
      <w:proofErr w:type="spellStart"/>
      <w:r w:rsidRPr="00506C2D">
        <w:rPr>
          <w:sz w:val="28"/>
          <w:szCs w:val="28"/>
        </w:rPr>
        <w:t>дерматовенерология</w:t>
      </w:r>
      <w:proofErr w:type="spellEnd"/>
      <w:r w:rsidRPr="00506C2D">
        <w:rPr>
          <w:sz w:val="28"/>
          <w:szCs w:val="28"/>
        </w:rPr>
        <w:t>»;</w:t>
      </w:r>
    </w:p>
    <w:p w:rsidR="00CD214B" w:rsidRPr="00506C2D" w:rsidRDefault="00CD214B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медицинская помощь в неотложной форме;</w:t>
      </w:r>
    </w:p>
    <w:p w:rsidR="00790883" w:rsidRPr="00506C2D" w:rsidRDefault="00790883" w:rsidP="008A53C3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катамнестическое наблюдение за детьми с перинатальной патологией;</w:t>
      </w:r>
    </w:p>
    <w:p w:rsidR="00973690" w:rsidRPr="00506C2D" w:rsidRDefault="00790883" w:rsidP="00696B81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профилактическая помощь в части осмотра до и после вакцинации в случаях ее проведения по месту работы, нахождения в организованных детских коллективах</w:t>
      </w:r>
      <w:r w:rsidR="00696B81" w:rsidRPr="00506C2D">
        <w:rPr>
          <w:bCs/>
          <w:sz w:val="28"/>
          <w:szCs w:val="28"/>
        </w:rPr>
        <w:t>.</w:t>
      </w:r>
    </w:p>
    <w:p w:rsidR="00E00A30" w:rsidRPr="00506C2D" w:rsidRDefault="00790883" w:rsidP="004E408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б) </w:t>
      </w:r>
      <w:r w:rsidR="00E00A30" w:rsidRPr="00506C2D">
        <w:rPr>
          <w:sz w:val="28"/>
          <w:szCs w:val="28"/>
        </w:rPr>
        <w:t xml:space="preserve">в рамках подушевого финансирования амбулаторной помощи по профилю «акушерство и гинекология» - медицинская помощь одноименного профиля </w:t>
      </w:r>
      <w:r w:rsidR="00CD214B" w:rsidRPr="00506C2D">
        <w:rPr>
          <w:sz w:val="28"/>
          <w:szCs w:val="28"/>
        </w:rPr>
        <w:t xml:space="preserve">в неотложной форме и </w:t>
      </w:r>
      <w:r w:rsidR="00E00A30" w:rsidRPr="00506C2D">
        <w:rPr>
          <w:sz w:val="28"/>
          <w:szCs w:val="28"/>
        </w:rPr>
        <w:t>при наблюдении женщин в период беременности (метод оплаты 3.3.1 и 3.3.2) в медицинских организациях, имеющих прикрепленное по гинекологическому профилю население;</w:t>
      </w:r>
    </w:p>
    <w:p w:rsidR="001C79CB" w:rsidRPr="00506C2D" w:rsidRDefault="00790883" w:rsidP="004E408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в) </w:t>
      </w:r>
      <w:r w:rsidR="008F05B3" w:rsidRPr="00506C2D">
        <w:rPr>
          <w:bCs/>
          <w:spacing w:val="-4"/>
          <w:sz w:val="28"/>
          <w:szCs w:val="28"/>
        </w:rPr>
        <w:t xml:space="preserve">в рамках подушевого финансирования амбулаторной помощи по профилю «стоматология» - медицинская помощь по неотложному поводу по следующему перечню кодов МКБ-10: </w:t>
      </w:r>
      <w:r w:rsidR="00610F47" w:rsidRPr="00506C2D">
        <w:rPr>
          <w:bCs/>
          <w:spacing w:val="-4"/>
          <w:sz w:val="28"/>
          <w:szCs w:val="28"/>
          <w:lang w:val="en-US"/>
        </w:rPr>
        <w:t>A</w:t>
      </w:r>
      <w:r w:rsidR="00610F47" w:rsidRPr="00506C2D">
        <w:rPr>
          <w:bCs/>
          <w:spacing w:val="-4"/>
          <w:sz w:val="28"/>
          <w:szCs w:val="28"/>
        </w:rPr>
        <w:t>69.10, K00.6, K00.7, K04.0, K04.4, K04.5, K04.6, K04.7, K04.8, K05.0, K05.2, K08.3, К10.2, K10.3, K11.2, K11.5, K12.0, K12.1, К12.2, К14.0, S02.5, S03.0, S03.2, S00.5, Т18.0, Т81.0</w:t>
      </w:r>
      <w:r w:rsidR="008F05B3" w:rsidRPr="00506C2D">
        <w:rPr>
          <w:bCs/>
          <w:spacing w:val="-4"/>
          <w:sz w:val="28"/>
          <w:szCs w:val="28"/>
        </w:rPr>
        <w:t>.</w:t>
      </w:r>
    </w:p>
    <w:p w:rsidR="004E4083" w:rsidRPr="00506C2D" w:rsidRDefault="00790883" w:rsidP="004E4083">
      <w:pPr>
        <w:ind w:firstLine="709"/>
        <w:contextualSpacing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Оказание амбулаторной помощи гражданам, осуществившим право выбора (замены) медицинской организации в течение месяца, но учтенным в реестре прикрепленного населения другой медицинской организации на первое число этого месяца, с момента прикрепления не является заказанной услугой и дополнительно медицинской организации нового прикрепления не оплачивается. При обработке ТФОМС сведений об оказанной медицинской помощи в амбулаторных условиях за отчетный период идентификация пациента по месту прикрепления для целей взаиморасчетов по заказанным услугам осуществляется на дату оказания медицинской помощи.</w:t>
      </w:r>
    </w:p>
    <w:p w:rsidR="00E00A30" w:rsidRPr="00506C2D" w:rsidRDefault="006A617B" w:rsidP="00135756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 xml:space="preserve">4.7 </w:t>
      </w:r>
      <w:r w:rsidR="00E00A30" w:rsidRPr="00506C2D">
        <w:rPr>
          <w:rFonts w:ascii="Times New Roman" w:hAnsi="Times New Roman"/>
          <w:b w:val="0"/>
          <w:spacing w:val="-4"/>
          <w:sz w:val="28"/>
          <w:szCs w:val="28"/>
        </w:rPr>
        <w:t>Порядок премирования медицинских организаций – балансодержателей</w:t>
      </w:r>
    </w:p>
    <w:p w:rsidR="00973690" w:rsidRPr="00506C2D" w:rsidRDefault="00973690" w:rsidP="004E4083">
      <w:pPr>
        <w:widowControl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Источником финансового обеспечения премиальных выплат в рамках реализации подушевого принципа оплаты амбулаторной помощи является исключенная из расчета базового подушевого норматива часть средств в размере</w:t>
      </w:r>
      <w:r w:rsidR="000048E0" w:rsidRPr="00506C2D">
        <w:rPr>
          <w:bCs/>
          <w:sz w:val="28"/>
          <w:szCs w:val="28"/>
        </w:rPr>
        <w:t xml:space="preserve"> </w:t>
      </w:r>
      <w:r w:rsidR="00696B81" w:rsidRPr="00506C2D">
        <w:rPr>
          <w:bCs/>
          <w:sz w:val="28"/>
          <w:szCs w:val="28"/>
        </w:rPr>
        <w:t>3</w:t>
      </w:r>
      <w:r w:rsidR="000048E0" w:rsidRPr="00506C2D">
        <w:rPr>
          <w:bCs/>
          <w:sz w:val="28"/>
          <w:szCs w:val="28"/>
        </w:rPr>
        <w:t>,0% по всем профилям.</w:t>
      </w:r>
    </w:p>
    <w:p w:rsidR="00E00A30" w:rsidRPr="00506C2D" w:rsidRDefault="00E00A30" w:rsidP="004E4083">
      <w:pPr>
        <w:widowControl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Показатели оценки результативности деятельности медицинской организации и особенности их расчета по профилям оказания медицинской помощи представлены в приложениях 2.1</w:t>
      </w:r>
      <w:r w:rsidR="00F2693D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– 2.1</w:t>
      </w:r>
      <w:r w:rsidR="00F2693D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к настоящему Соглашению. </w:t>
      </w:r>
    </w:p>
    <w:p w:rsidR="00E00A30" w:rsidRPr="00506C2D" w:rsidRDefault="00E00A30" w:rsidP="004E4083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Оценка работы амбулаторной службы МО-балансодержателей осуществляется </w:t>
      </w:r>
      <w:r w:rsidRPr="00506C2D">
        <w:rPr>
          <w:sz w:val="28"/>
          <w:szCs w:val="28"/>
        </w:rPr>
        <w:t>ежеквартальн</w:t>
      </w:r>
      <w:r w:rsidR="00106CFE" w:rsidRPr="00506C2D">
        <w:rPr>
          <w:sz w:val="28"/>
          <w:szCs w:val="28"/>
        </w:rPr>
        <w:t>о,</w:t>
      </w:r>
      <w:r w:rsidRPr="00506C2D">
        <w:rPr>
          <w:bCs/>
          <w:spacing w:val="-4"/>
          <w:sz w:val="28"/>
          <w:szCs w:val="28"/>
        </w:rPr>
        <w:t xml:space="preserve"> по </w:t>
      </w:r>
      <w:r w:rsidRPr="00506C2D">
        <w:rPr>
          <w:sz w:val="28"/>
          <w:szCs w:val="28"/>
        </w:rPr>
        <w:t>блокам и перечню показателей в соответствии с приложением 2.</w:t>
      </w:r>
      <w:r w:rsidR="00F2693D" w:rsidRPr="00506C2D">
        <w:rPr>
          <w:sz w:val="28"/>
          <w:szCs w:val="28"/>
        </w:rPr>
        <w:t>19</w:t>
      </w:r>
      <w:r w:rsidRPr="00506C2D">
        <w:rPr>
          <w:sz w:val="28"/>
          <w:szCs w:val="28"/>
        </w:rPr>
        <w:t xml:space="preserve"> к настоящему Соглашению.</w:t>
      </w:r>
    </w:p>
    <w:p w:rsidR="00E00A30" w:rsidRPr="00506C2D" w:rsidRDefault="00E00A30" w:rsidP="004E4083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К оценке принимаются случаи оказания медицинской помощи с учетом результатов медико-экономического контроля.</w:t>
      </w:r>
    </w:p>
    <w:p w:rsidR="007D1434" w:rsidRPr="00506C2D" w:rsidRDefault="007D1434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Каждый показатель, включенный в блок, оценивается в баллах, которые суммируются. Показатели из раздела «Оценка качества оказания медицинской помощи» могут иметь отрицательные значения, при этом баллы вычитаются из количества баллов, набранных медицинской организацией по данному разделу. </w:t>
      </w:r>
      <w:r w:rsidRPr="00506C2D">
        <w:rPr>
          <w:rFonts w:eastAsia="Calibri"/>
          <w:sz w:val="28"/>
          <w:szCs w:val="28"/>
          <w:lang w:eastAsia="en-US"/>
        </w:rPr>
        <w:lastRenderedPageBreak/>
        <w:t>При достижении отрицательного количества баллов по разделу значение общей суммы баллов по нему принимается равным нулю.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По каждому блоку с учетом фактического выполнения показателей, где выполненным считается показатель со значением не равным 0, медицинское организации распределяются на три группы: I - выполнившие до </w:t>
      </w:r>
      <w:r w:rsidR="00026A46" w:rsidRPr="00506C2D">
        <w:rPr>
          <w:rFonts w:eastAsia="Calibri"/>
          <w:sz w:val="28"/>
          <w:szCs w:val="28"/>
          <w:lang w:eastAsia="en-US"/>
        </w:rPr>
        <w:t>40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показателей, II - от </w:t>
      </w:r>
      <w:r w:rsidR="00026A46" w:rsidRPr="00506C2D">
        <w:rPr>
          <w:rFonts w:eastAsia="Calibri"/>
          <w:sz w:val="28"/>
          <w:szCs w:val="28"/>
          <w:lang w:eastAsia="en-US"/>
        </w:rPr>
        <w:t>40</w:t>
      </w:r>
      <w:r w:rsidRPr="00506C2D">
        <w:rPr>
          <w:rFonts w:eastAsia="Calibri"/>
          <w:sz w:val="28"/>
          <w:szCs w:val="28"/>
          <w:lang w:eastAsia="en-US"/>
        </w:rPr>
        <w:t xml:space="preserve"> </w:t>
      </w:r>
      <w:r w:rsidR="00026A46" w:rsidRPr="00506C2D">
        <w:rPr>
          <w:rFonts w:eastAsia="Calibri"/>
          <w:sz w:val="28"/>
          <w:szCs w:val="28"/>
          <w:lang w:eastAsia="en-US"/>
        </w:rPr>
        <w:t xml:space="preserve">(включительно) </w:t>
      </w:r>
      <w:r w:rsidRPr="00506C2D">
        <w:rPr>
          <w:rFonts w:eastAsia="Calibri"/>
          <w:sz w:val="28"/>
          <w:szCs w:val="28"/>
          <w:lang w:eastAsia="en-US"/>
        </w:rPr>
        <w:t xml:space="preserve">до </w:t>
      </w:r>
      <w:r w:rsidR="00026A46" w:rsidRPr="00506C2D">
        <w:rPr>
          <w:rFonts w:eastAsia="Calibri"/>
          <w:sz w:val="28"/>
          <w:szCs w:val="28"/>
          <w:lang w:eastAsia="en-US"/>
        </w:rPr>
        <w:t>60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показателей, III - </w:t>
      </w:r>
      <w:r w:rsidR="00026A46" w:rsidRPr="00506C2D">
        <w:rPr>
          <w:rFonts w:eastAsia="Calibri"/>
          <w:sz w:val="28"/>
          <w:szCs w:val="28"/>
          <w:lang w:eastAsia="en-US"/>
        </w:rPr>
        <w:t>от</w:t>
      </w:r>
      <w:r w:rsidRPr="00506C2D">
        <w:rPr>
          <w:rFonts w:eastAsia="Calibri"/>
          <w:sz w:val="28"/>
          <w:szCs w:val="28"/>
          <w:lang w:eastAsia="en-US"/>
        </w:rPr>
        <w:t xml:space="preserve"> </w:t>
      </w:r>
      <w:r w:rsidR="00026A46" w:rsidRPr="00506C2D">
        <w:rPr>
          <w:rFonts w:eastAsia="Calibri"/>
          <w:sz w:val="28"/>
          <w:szCs w:val="28"/>
          <w:lang w:eastAsia="en-US"/>
        </w:rPr>
        <w:t>60 (включительно)</w:t>
      </w:r>
      <w:r w:rsidRPr="00506C2D">
        <w:rPr>
          <w:rFonts w:eastAsia="Calibri"/>
          <w:sz w:val="28"/>
          <w:szCs w:val="28"/>
          <w:lang w:eastAsia="en-US"/>
        </w:rPr>
        <w:t xml:space="preserve"> процентов показателей.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также разделяется на блоки и в рамках каждого блока складывается из двух частей: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1-я часть - 70 процентов от объема средств, которые распределяются среди медицинских организаций II и III групп пропорционально средней за период численности прикрепленного населения.</w:t>
      </w:r>
    </w:p>
    <w:p w:rsidR="00E00A30" w:rsidRPr="00506C2D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2-я часть - 30 процентов от объема средств, которые распределяются среди медицинских организаций III группы пропорционально абсолютному количеству набранных соответствующими медицинскими организациями баллов.</w:t>
      </w:r>
    </w:p>
    <w:p w:rsidR="00026A46" w:rsidRPr="00506C2D" w:rsidRDefault="00026A46" w:rsidP="00026A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E00A30" w:rsidRPr="00506C2D" w:rsidRDefault="00E00A30" w:rsidP="00026A4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Общий объем средств, направляемых в медицинские организации по итогам оценки достижения значений показателей результативности деятельности определяется путем суммирования 1 и 2 частей, а для медицинских организаций I группы равняется нулю.</w:t>
      </w:r>
    </w:p>
    <w:p w:rsidR="008D5013" w:rsidRPr="00506C2D" w:rsidRDefault="008D5013" w:rsidP="008D5013">
      <w:pPr>
        <w:widowControl w:val="0"/>
        <w:autoSpaceDE w:val="0"/>
        <w:autoSpaceDN w:val="0"/>
        <w:ind w:firstLine="567"/>
        <w:jc w:val="both"/>
        <w:rPr>
          <w:rFonts w:cs="Calibri"/>
          <w:sz w:val="28"/>
          <w:szCs w:val="20"/>
        </w:rPr>
      </w:pPr>
      <w:r w:rsidRPr="00506C2D">
        <w:rPr>
          <w:rFonts w:cs="Calibri"/>
          <w:sz w:val="28"/>
          <w:szCs w:val="20"/>
        </w:rPr>
        <w:t>Выплаты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производятся по итогам года (за период с 01.12.202</w:t>
      </w:r>
      <w:r w:rsidR="009C4FB5" w:rsidRPr="00506C2D">
        <w:rPr>
          <w:rFonts w:cs="Calibri"/>
          <w:sz w:val="28"/>
          <w:szCs w:val="20"/>
        </w:rPr>
        <w:t>5</w:t>
      </w:r>
      <w:r w:rsidRPr="00506C2D">
        <w:rPr>
          <w:rFonts w:cs="Calibri"/>
          <w:sz w:val="28"/>
          <w:szCs w:val="20"/>
        </w:rPr>
        <w:t>г. по 30.11.</w:t>
      </w:r>
      <w:r w:rsidR="00971E92" w:rsidRPr="00506C2D">
        <w:rPr>
          <w:rFonts w:cs="Calibri"/>
          <w:sz w:val="28"/>
          <w:szCs w:val="20"/>
        </w:rPr>
        <w:t>2026</w:t>
      </w:r>
      <w:r w:rsidRPr="00506C2D">
        <w:rPr>
          <w:rFonts w:cs="Calibri"/>
          <w:sz w:val="28"/>
          <w:szCs w:val="20"/>
        </w:rPr>
        <w:t>г.) в полном объеме при выполнении следующих условий:</w:t>
      </w:r>
    </w:p>
    <w:p w:rsidR="00D90E32" w:rsidRPr="00506C2D" w:rsidRDefault="00D90E32" w:rsidP="008D5013">
      <w:pPr>
        <w:widowControl w:val="0"/>
        <w:autoSpaceDE w:val="0"/>
        <w:autoSpaceDN w:val="0"/>
        <w:ind w:firstLine="567"/>
        <w:jc w:val="both"/>
        <w:rPr>
          <w:rFonts w:cs="Calibri"/>
          <w:sz w:val="28"/>
          <w:szCs w:val="20"/>
        </w:rPr>
      </w:pPr>
      <w:r w:rsidRPr="00506C2D">
        <w:rPr>
          <w:rFonts w:cs="Calibri"/>
          <w:sz w:val="28"/>
          <w:szCs w:val="28"/>
        </w:rPr>
        <w:t xml:space="preserve">- </w:t>
      </w:r>
      <w:r w:rsidRPr="00506C2D">
        <w:rPr>
          <w:sz w:val="28"/>
          <w:szCs w:val="28"/>
          <w:shd w:val="clear" w:color="auto" w:fill="FFFFFF"/>
        </w:rPr>
        <w:t>снижения показателей смертности прикрепленного к ней населения в возрасте от 30 до 69 лет (за исключением смертности от внешних причин) и (или) смертности детей в возрасте от 0 - 17 лет (за исключением смертности от внешних причин)</w:t>
      </w:r>
    </w:p>
    <w:p w:rsidR="008D5013" w:rsidRPr="00506C2D" w:rsidRDefault="008D5013" w:rsidP="008D5013">
      <w:pPr>
        <w:widowControl w:val="0"/>
        <w:autoSpaceDE w:val="0"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cs="Calibri"/>
          <w:sz w:val="28"/>
          <w:szCs w:val="20"/>
        </w:rPr>
        <w:t xml:space="preserve">- </w:t>
      </w:r>
      <w:r w:rsidRPr="00506C2D">
        <w:rPr>
          <w:rFonts w:eastAsia="Calibri"/>
          <w:sz w:val="28"/>
          <w:szCs w:val="28"/>
          <w:lang w:eastAsia="en-US"/>
        </w:rPr>
        <w:t xml:space="preserve">выполнение </w:t>
      </w:r>
      <w:r w:rsidRPr="00506C2D">
        <w:rPr>
          <w:rFonts w:cs="Calibri"/>
          <w:sz w:val="28"/>
          <w:szCs w:val="20"/>
        </w:rPr>
        <w:t>объемов предоставления медицинской помощи с профилактической и иными целями, а также по поводу заболеваний (посещений и обращений соответственно)</w:t>
      </w:r>
      <w:r w:rsidRPr="00506C2D">
        <w:rPr>
          <w:sz w:val="28"/>
          <w:szCs w:val="28"/>
        </w:rPr>
        <w:t>,</w:t>
      </w:r>
      <w:r w:rsidRPr="00506C2D">
        <w:rPr>
          <w:rFonts w:cs="Calibri"/>
          <w:sz w:val="28"/>
          <w:szCs w:val="20"/>
        </w:rPr>
        <w:t xml:space="preserve"> установленных решением Комиссии, </w:t>
      </w:r>
      <w:r w:rsidRPr="00506C2D">
        <w:rPr>
          <w:rFonts w:eastAsia="Calibri"/>
          <w:sz w:val="28"/>
          <w:szCs w:val="28"/>
          <w:lang w:eastAsia="en-US"/>
        </w:rPr>
        <w:t xml:space="preserve">на 90,00% и более. </w:t>
      </w:r>
    </w:p>
    <w:p w:rsidR="008D5013" w:rsidRPr="00506C2D" w:rsidRDefault="008D5013" w:rsidP="00F77D08">
      <w:pPr>
        <w:widowControl w:val="0"/>
        <w:autoSpaceDE w:val="0"/>
        <w:autoSpaceDN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При соблюдении первого условия, но выполнении объемов предоставления медицинской помощи на </w:t>
      </w:r>
      <w:r w:rsidR="00B64DD0" w:rsidRPr="00506C2D">
        <w:rPr>
          <w:rFonts w:eastAsia="Calibri"/>
          <w:sz w:val="28"/>
          <w:szCs w:val="28"/>
          <w:lang w:eastAsia="en-US"/>
        </w:rPr>
        <w:t>7</w:t>
      </w:r>
      <w:r w:rsidRPr="00506C2D">
        <w:rPr>
          <w:rFonts w:eastAsia="Calibri"/>
          <w:sz w:val="28"/>
          <w:szCs w:val="28"/>
          <w:lang w:eastAsia="en-US"/>
        </w:rPr>
        <w:t>0,00-89,99%% выплаты производятся с понижающим коэффициентом, соразмерным проценту выполнения объемов.</w:t>
      </w:r>
    </w:p>
    <w:p w:rsidR="008D5013" w:rsidRPr="00506C2D" w:rsidRDefault="008D5013" w:rsidP="00F77D0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>При невыполнении хотя бы одного из двух условий стимулирующие выплаты медицинской организации не осуществляются.</w:t>
      </w:r>
    </w:p>
    <w:p w:rsidR="007470FD" w:rsidRPr="00506C2D" w:rsidRDefault="007470FD" w:rsidP="00A80279">
      <w:pPr>
        <w:pStyle w:val="3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4.</w:t>
      </w:r>
      <w:r w:rsidR="00D33C21" w:rsidRPr="00506C2D">
        <w:rPr>
          <w:rFonts w:ascii="Times New Roman" w:hAnsi="Times New Roman"/>
          <w:b w:val="0"/>
          <w:sz w:val="28"/>
          <w:szCs w:val="28"/>
        </w:rPr>
        <w:t>8</w:t>
      </w:r>
      <w:r w:rsidRPr="00506C2D">
        <w:rPr>
          <w:rFonts w:ascii="Times New Roman" w:hAnsi="Times New Roman"/>
          <w:b w:val="0"/>
          <w:sz w:val="28"/>
          <w:szCs w:val="28"/>
        </w:rPr>
        <w:t xml:space="preserve"> </w:t>
      </w:r>
      <w:r w:rsidR="001170B3" w:rsidRPr="00506C2D">
        <w:rPr>
          <w:rFonts w:ascii="Times New Roman" w:hAnsi="Times New Roman"/>
          <w:b w:val="0"/>
          <w:sz w:val="28"/>
          <w:szCs w:val="28"/>
        </w:rPr>
        <w:t xml:space="preserve">Финансовое обеспечение </w:t>
      </w:r>
      <w:r w:rsidR="00FE56D6" w:rsidRPr="00506C2D">
        <w:rPr>
          <w:rFonts w:ascii="Times New Roman" w:hAnsi="Times New Roman"/>
          <w:b w:val="0"/>
          <w:sz w:val="28"/>
          <w:szCs w:val="28"/>
        </w:rPr>
        <w:t>фельдшерских/фельдшерско-акушерских пунктов</w:t>
      </w:r>
      <w:r w:rsidR="00F77D08" w:rsidRPr="00506C2D">
        <w:rPr>
          <w:rFonts w:ascii="Times New Roman" w:hAnsi="Times New Roman"/>
          <w:b w:val="0"/>
          <w:sz w:val="28"/>
          <w:szCs w:val="28"/>
        </w:rPr>
        <w:t>.</w:t>
      </w:r>
    </w:p>
    <w:p w:rsidR="00050AC7" w:rsidRPr="00506C2D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Сведения о перечне медицинских организаций, имеющих в структуре </w:t>
      </w:r>
      <w:r w:rsidRPr="00506C2D">
        <w:rPr>
          <w:sz w:val="28"/>
          <w:szCs w:val="28"/>
        </w:rPr>
        <w:lastRenderedPageBreak/>
        <w:t>фельдшерские/фельдшерско-акушерские пункты (ФП/ФАП)</w:t>
      </w:r>
      <w:r w:rsidR="00342FBA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представлены в приложении 1 к настоящему Соглашению.</w:t>
      </w:r>
    </w:p>
    <w:p w:rsidR="00050AC7" w:rsidRPr="00506C2D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Финансовое обеспечение фельдшерских/фельдшерско-акушерских пунктов </w:t>
      </w:r>
      <w:r w:rsidRPr="00506C2D">
        <w:rPr>
          <w:sz w:val="28"/>
        </w:rPr>
        <w:t>при условии их соответствия требованиям, установленным нормативным правовым актом Минздрава России,</w:t>
      </w:r>
      <w:r w:rsidRPr="00506C2D">
        <w:rPr>
          <w:sz w:val="28"/>
          <w:szCs w:val="20"/>
        </w:rPr>
        <w:t xml:space="preserve"> осуществляется с учетом установленного настоящим Соглашением размера обеспечения на год, дифференцированного по группам ФП/ФАП в зависимости от численности обслуживаемого населения.</w:t>
      </w:r>
    </w:p>
    <w:p w:rsidR="00050AC7" w:rsidRPr="00506C2D" w:rsidRDefault="00050AC7" w:rsidP="00F24DF1">
      <w:pPr>
        <w:ind w:firstLine="708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Для ФП/ФАП, не соответствующих требованиям, установленным нормативным правовым актом Минздрава России, настоящим Соглашением установлены </w:t>
      </w:r>
      <w:r w:rsidR="00D64643" w:rsidRPr="00506C2D">
        <w:rPr>
          <w:sz w:val="28"/>
          <w:szCs w:val="20"/>
        </w:rPr>
        <w:t xml:space="preserve">коэффициент </w:t>
      </w:r>
      <w:r w:rsidR="00F968F6" w:rsidRPr="00506C2D">
        <w:rPr>
          <w:sz w:val="28"/>
          <w:szCs w:val="20"/>
        </w:rPr>
        <w:t>специфики</w:t>
      </w:r>
      <w:r w:rsidR="00D64643" w:rsidRPr="00506C2D">
        <w:rPr>
          <w:sz w:val="28"/>
          <w:szCs w:val="20"/>
        </w:rPr>
        <w:t xml:space="preserve"> к размеру</w:t>
      </w:r>
      <w:r w:rsidR="00F968F6" w:rsidRPr="00506C2D">
        <w:rPr>
          <w:sz w:val="28"/>
          <w:szCs w:val="20"/>
        </w:rPr>
        <w:t xml:space="preserve"> </w:t>
      </w:r>
      <w:r w:rsidRPr="00506C2D">
        <w:rPr>
          <w:sz w:val="28"/>
          <w:szCs w:val="20"/>
        </w:rPr>
        <w:t>обеспечения ФП/ФАП.</w:t>
      </w:r>
    </w:p>
    <w:p w:rsidR="006F11AA" w:rsidRPr="00506C2D" w:rsidRDefault="006F11AA" w:rsidP="00F24DF1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Для ФП/ФАП, обслуживающих менее 100 жителей, размер финансового норматива обеспечения ФАП на </w:t>
      </w:r>
      <w:r w:rsidR="00971E92" w:rsidRPr="00506C2D">
        <w:rPr>
          <w:bCs/>
          <w:sz w:val="28"/>
          <w:szCs w:val="28"/>
        </w:rPr>
        <w:t>2026</w:t>
      </w:r>
      <w:r w:rsidRPr="00506C2D">
        <w:rPr>
          <w:bCs/>
          <w:sz w:val="28"/>
          <w:szCs w:val="28"/>
        </w:rPr>
        <w:t xml:space="preserve"> год утверждается с применением понижающего поправочного коэффициента к размеру финансового обеспечения ФАП с численностью от 10</w:t>
      </w:r>
      <w:r w:rsidR="008878F6" w:rsidRPr="00506C2D">
        <w:rPr>
          <w:bCs/>
          <w:sz w:val="28"/>
          <w:szCs w:val="28"/>
        </w:rPr>
        <w:t>1</w:t>
      </w:r>
      <w:r w:rsidR="00C95844" w:rsidRPr="00506C2D">
        <w:rPr>
          <w:bCs/>
          <w:sz w:val="28"/>
          <w:szCs w:val="28"/>
        </w:rPr>
        <w:t xml:space="preserve"> до </w:t>
      </w:r>
      <w:r w:rsidR="002B42E3" w:rsidRPr="00506C2D">
        <w:rPr>
          <w:bCs/>
          <w:sz w:val="28"/>
          <w:szCs w:val="28"/>
        </w:rPr>
        <w:t xml:space="preserve">800 </w:t>
      </w:r>
      <w:r w:rsidR="00C95844" w:rsidRPr="00506C2D">
        <w:rPr>
          <w:bCs/>
          <w:sz w:val="28"/>
          <w:szCs w:val="28"/>
        </w:rPr>
        <w:t xml:space="preserve">жителей, для </w:t>
      </w:r>
      <w:r w:rsidRPr="00506C2D">
        <w:rPr>
          <w:bCs/>
          <w:sz w:val="28"/>
          <w:szCs w:val="28"/>
        </w:rPr>
        <w:t>ФП/ФАП, обслуживающих более 2000 жителей</w:t>
      </w:r>
      <w:r w:rsidR="00C95844" w:rsidRPr="00506C2D">
        <w:rPr>
          <w:bCs/>
          <w:sz w:val="28"/>
          <w:szCs w:val="28"/>
        </w:rPr>
        <w:t xml:space="preserve"> - с применением повышающего поправочного коэффициента к размеру финансового обеспечения ФАП с численностью от 1501 до 2000 жителей.</w:t>
      </w:r>
    </w:p>
    <w:p w:rsidR="007D5269" w:rsidRPr="00506C2D" w:rsidRDefault="003E172E" w:rsidP="004B31A7">
      <w:pPr>
        <w:spacing w:after="12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сл</w:t>
      </w:r>
      <w:r w:rsidRPr="00506C2D">
        <w:rPr>
          <w:spacing w:val="-4"/>
          <w:sz w:val="28"/>
          <w:szCs w:val="28"/>
        </w:rPr>
        <w:t>у</w:t>
      </w:r>
      <w:r w:rsidRPr="00506C2D">
        <w:rPr>
          <w:sz w:val="28"/>
          <w:szCs w:val="28"/>
        </w:rPr>
        <w:t>чае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о</w:t>
      </w:r>
      <w:r w:rsidRPr="00506C2D">
        <w:rPr>
          <w:spacing w:val="-3"/>
          <w:sz w:val="28"/>
          <w:szCs w:val="28"/>
        </w:rPr>
        <w:t>к</w:t>
      </w:r>
      <w:r w:rsidRPr="00506C2D">
        <w:rPr>
          <w:sz w:val="28"/>
          <w:szCs w:val="28"/>
        </w:rPr>
        <w:t>аза</w:t>
      </w:r>
      <w:r w:rsidRPr="00506C2D">
        <w:rPr>
          <w:spacing w:val="-1"/>
          <w:sz w:val="28"/>
          <w:szCs w:val="28"/>
        </w:rPr>
        <w:t>ни</w:t>
      </w:r>
      <w:r w:rsidRPr="00506C2D">
        <w:rPr>
          <w:sz w:val="28"/>
          <w:szCs w:val="28"/>
        </w:rPr>
        <w:t>я</w:t>
      </w:r>
      <w:r w:rsidRPr="00506C2D">
        <w:rPr>
          <w:spacing w:val="174"/>
          <w:sz w:val="28"/>
          <w:szCs w:val="28"/>
        </w:rPr>
        <w:t xml:space="preserve"> </w:t>
      </w:r>
      <w:r w:rsidRPr="00506C2D">
        <w:rPr>
          <w:sz w:val="28"/>
          <w:szCs w:val="28"/>
        </w:rPr>
        <w:t>м</w:t>
      </w:r>
      <w:r w:rsidRPr="00506C2D">
        <w:rPr>
          <w:spacing w:val="-3"/>
          <w:sz w:val="28"/>
          <w:szCs w:val="28"/>
        </w:rPr>
        <w:t>е</w:t>
      </w:r>
      <w:r w:rsidRPr="00506C2D">
        <w:rPr>
          <w:spacing w:val="-2"/>
          <w:sz w:val="28"/>
          <w:szCs w:val="28"/>
        </w:rPr>
        <w:t>д</w:t>
      </w:r>
      <w:r w:rsidRPr="00506C2D">
        <w:rPr>
          <w:sz w:val="28"/>
          <w:szCs w:val="28"/>
        </w:rPr>
        <w:t>ицин</w:t>
      </w:r>
      <w:r w:rsidRPr="00506C2D">
        <w:rPr>
          <w:spacing w:val="-1"/>
          <w:sz w:val="28"/>
          <w:szCs w:val="28"/>
        </w:rPr>
        <w:t>с</w:t>
      </w:r>
      <w:r w:rsidRPr="00506C2D">
        <w:rPr>
          <w:spacing w:val="-13"/>
          <w:sz w:val="28"/>
          <w:szCs w:val="28"/>
        </w:rPr>
        <w:t>к</w:t>
      </w:r>
      <w:r w:rsidRPr="00506C2D">
        <w:rPr>
          <w:sz w:val="28"/>
          <w:szCs w:val="28"/>
        </w:rPr>
        <w:t>ой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м</w:t>
      </w:r>
      <w:r w:rsidRPr="00506C2D">
        <w:rPr>
          <w:sz w:val="28"/>
          <w:szCs w:val="28"/>
        </w:rPr>
        <w:t>ощи</w:t>
      </w:r>
      <w:r w:rsidRPr="00506C2D">
        <w:rPr>
          <w:spacing w:val="179"/>
          <w:sz w:val="28"/>
          <w:szCs w:val="28"/>
        </w:rPr>
        <w:t xml:space="preserve"> </w:t>
      </w:r>
      <w:r w:rsidR="00A93214" w:rsidRPr="00506C2D">
        <w:rPr>
          <w:spacing w:val="-2"/>
          <w:sz w:val="28"/>
          <w:szCs w:val="28"/>
        </w:rPr>
        <w:t>ФП/ФАП</w:t>
      </w:r>
      <w:r w:rsidRPr="00506C2D">
        <w:rPr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ж</w:t>
      </w:r>
      <w:r w:rsidRPr="00506C2D">
        <w:rPr>
          <w:sz w:val="28"/>
          <w:szCs w:val="28"/>
        </w:rPr>
        <w:t>енщ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н</w:t>
      </w:r>
      <w:r w:rsidRPr="00506C2D">
        <w:rPr>
          <w:spacing w:val="1"/>
          <w:sz w:val="28"/>
          <w:szCs w:val="28"/>
        </w:rPr>
        <w:t>ам</w:t>
      </w:r>
      <w:r w:rsidRPr="00506C2D">
        <w:rPr>
          <w:spacing w:val="141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епр</w:t>
      </w:r>
      <w:r w:rsidRPr="00506C2D">
        <w:rPr>
          <w:spacing w:val="-5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д</w:t>
      </w:r>
      <w:r w:rsidRPr="00506C2D">
        <w:rPr>
          <w:spacing w:val="-3"/>
          <w:sz w:val="28"/>
          <w:szCs w:val="28"/>
        </w:rPr>
        <w:t>у</w:t>
      </w:r>
      <w:r w:rsidRPr="00506C2D">
        <w:rPr>
          <w:spacing w:val="-4"/>
          <w:sz w:val="28"/>
          <w:szCs w:val="28"/>
        </w:rPr>
        <w:t>к</w:t>
      </w:r>
      <w:r w:rsidRPr="00506C2D">
        <w:rPr>
          <w:sz w:val="28"/>
          <w:szCs w:val="28"/>
        </w:rPr>
        <w:t>тив</w:t>
      </w:r>
      <w:r w:rsidRPr="00506C2D">
        <w:rPr>
          <w:spacing w:val="1"/>
          <w:sz w:val="28"/>
          <w:szCs w:val="28"/>
        </w:rPr>
        <w:t>но</w:t>
      </w:r>
      <w:r w:rsidRPr="00506C2D">
        <w:rPr>
          <w:spacing w:val="-6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в</w:t>
      </w:r>
      <w:r w:rsidRPr="00506C2D">
        <w:rPr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з</w:t>
      </w:r>
      <w:r w:rsidRPr="00506C2D">
        <w:rPr>
          <w:sz w:val="28"/>
          <w:szCs w:val="28"/>
        </w:rPr>
        <w:t>рас</w:t>
      </w:r>
      <w:r w:rsidRPr="00506C2D">
        <w:rPr>
          <w:spacing w:val="1"/>
          <w:sz w:val="28"/>
          <w:szCs w:val="28"/>
        </w:rPr>
        <w:t>т</w:t>
      </w:r>
      <w:r w:rsidRPr="00506C2D">
        <w:rPr>
          <w:spacing w:val="-1"/>
          <w:sz w:val="28"/>
          <w:szCs w:val="28"/>
        </w:rPr>
        <w:t>а</w:t>
      </w:r>
      <w:r w:rsidRPr="00506C2D">
        <w:rPr>
          <w:sz w:val="28"/>
          <w:szCs w:val="28"/>
        </w:rPr>
        <w:t>,</w:t>
      </w:r>
      <w:r w:rsidRPr="00506C2D">
        <w:rPr>
          <w:spacing w:val="142"/>
          <w:sz w:val="28"/>
          <w:szCs w:val="28"/>
        </w:rPr>
        <w:t xml:space="preserve"> </w:t>
      </w:r>
      <w:r w:rsidRPr="00506C2D">
        <w:rPr>
          <w:sz w:val="28"/>
          <w:szCs w:val="28"/>
        </w:rPr>
        <w:t>но</w:t>
      </w:r>
      <w:r w:rsidRPr="00506C2D">
        <w:rPr>
          <w:spacing w:val="142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при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-2"/>
          <w:sz w:val="28"/>
          <w:szCs w:val="28"/>
        </w:rPr>
        <w:t>о</w:t>
      </w:r>
      <w:r w:rsidRPr="00506C2D">
        <w:rPr>
          <w:sz w:val="28"/>
          <w:szCs w:val="28"/>
        </w:rPr>
        <w:t>т</w:t>
      </w:r>
      <w:r w:rsidRPr="00506C2D">
        <w:rPr>
          <w:spacing w:val="-2"/>
          <w:sz w:val="28"/>
          <w:szCs w:val="28"/>
        </w:rPr>
        <w:t>с</w:t>
      </w:r>
      <w:r w:rsidRPr="00506C2D">
        <w:rPr>
          <w:spacing w:val="-4"/>
          <w:sz w:val="28"/>
          <w:szCs w:val="28"/>
        </w:rPr>
        <w:t>у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вии</w:t>
      </w:r>
      <w:r w:rsidRPr="00506C2D">
        <w:rPr>
          <w:spacing w:val="144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в</w:t>
      </w:r>
      <w:r w:rsidRPr="00506C2D">
        <w:rPr>
          <w:spacing w:val="150"/>
          <w:sz w:val="28"/>
          <w:szCs w:val="28"/>
        </w:rPr>
        <w:t xml:space="preserve"> </w:t>
      </w:r>
      <w:r w:rsidR="007D5269" w:rsidRPr="00506C2D">
        <w:rPr>
          <w:spacing w:val="-2"/>
          <w:sz w:val="28"/>
          <w:szCs w:val="28"/>
        </w:rPr>
        <w:t>них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а</w:t>
      </w:r>
      <w:r w:rsidRPr="00506C2D">
        <w:rPr>
          <w:spacing w:val="-3"/>
          <w:sz w:val="28"/>
          <w:szCs w:val="28"/>
        </w:rPr>
        <w:t>ку</w:t>
      </w:r>
      <w:r w:rsidRPr="00506C2D">
        <w:rPr>
          <w:sz w:val="28"/>
          <w:szCs w:val="28"/>
        </w:rPr>
        <w:t>шер</w:t>
      </w:r>
      <w:r w:rsidRPr="00506C2D">
        <w:rPr>
          <w:spacing w:val="2"/>
          <w:sz w:val="28"/>
          <w:szCs w:val="28"/>
        </w:rPr>
        <w:t>о</w:t>
      </w:r>
      <w:r w:rsidRPr="00506C2D">
        <w:rPr>
          <w:sz w:val="28"/>
          <w:szCs w:val="28"/>
        </w:rPr>
        <w:t>в,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2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лн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2"/>
          <w:sz w:val="28"/>
          <w:szCs w:val="28"/>
        </w:rPr>
        <w:t>м</w:t>
      </w:r>
      <w:r w:rsidRPr="00506C2D">
        <w:rPr>
          <w:spacing w:val="-5"/>
          <w:sz w:val="28"/>
          <w:szCs w:val="28"/>
        </w:rPr>
        <w:t>о</w:t>
      </w:r>
      <w:r w:rsidRPr="00506C2D">
        <w:rPr>
          <w:sz w:val="28"/>
          <w:szCs w:val="28"/>
        </w:rPr>
        <w:t>чия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п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раб</w:t>
      </w:r>
      <w:r w:rsidRPr="00506C2D">
        <w:rPr>
          <w:spacing w:val="-3"/>
          <w:sz w:val="28"/>
          <w:szCs w:val="28"/>
        </w:rPr>
        <w:t>о</w:t>
      </w:r>
      <w:r w:rsidRPr="00506C2D">
        <w:rPr>
          <w:sz w:val="28"/>
          <w:szCs w:val="28"/>
        </w:rPr>
        <w:t>те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 xml:space="preserve">акими </w:t>
      </w:r>
      <w:r w:rsidR="004D1621" w:rsidRPr="00506C2D">
        <w:rPr>
          <w:sz w:val="28"/>
          <w:szCs w:val="28"/>
        </w:rPr>
        <w:t>ж</w:t>
      </w:r>
      <w:r w:rsidRPr="00506C2D">
        <w:rPr>
          <w:sz w:val="28"/>
          <w:szCs w:val="28"/>
        </w:rPr>
        <w:t>ен</w:t>
      </w:r>
      <w:r w:rsidRPr="00506C2D">
        <w:rPr>
          <w:spacing w:val="-2"/>
          <w:sz w:val="28"/>
          <w:szCs w:val="28"/>
        </w:rPr>
        <w:t>щ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на</w:t>
      </w:r>
      <w:r w:rsidRPr="00506C2D">
        <w:rPr>
          <w:spacing w:val="-4"/>
          <w:sz w:val="28"/>
          <w:szCs w:val="28"/>
        </w:rPr>
        <w:t>м</w:t>
      </w:r>
      <w:r w:rsidRPr="00506C2D">
        <w:rPr>
          <w:sz w:val="28"/>
          <w:szCs w:val="28"/>
        </w:rPr>
        <w:t>и о</w:t>
      </w:r>
      <w:r w:rsidRPr="00506C2D">
        <w:rPr>
          <w:spacing w:val="-4"/>
          <w:sz w:val="28"/>
          <w:szCs w:val="28"/>
        </w:rPr>
        <w:t>су</w:t>
      </w:r>
      <w:r w:rsidRPr="00506C2D">
        <w:rPr>
          <w:sz w:val="28"/>
          <w:szCs w:val="28"/>
        </w:rPr>
        <w:t>щ</w:t>
      </w:r>
      <w:r w:rsidRPr="00506C2D">
        <w:rPr>
          <w:spacing w:val="7"/>
          <w:sz w:val="28"/>
          <w:szCs w:val="28"/>
        </w:rPr>
        <w:t>е</w:t>
      </w:r>
      <w:r w:rsidRPr="00506C2D">
        <w:rPr>
          <w:sz w:val="28"/>
          <w:szCs w:val="28"/>
        </w:rPr>
        <w:t>ст</w:t>
      </w:r>
      <w:r w:rsidRPr="00506C2D">
        <w:rPr>
          <w:spacing w:val="-6"/>
          <w:sz w:val="28"/>
          <w:szCs w:val="28"/>
        </w:rPr>
        <w:t>в</w:t>
      </w:r>
      <w:r w:rsidRPr="00506C2D">
        <w:rPr>
          <w:sz w:val="28"/>
          <w:szCs w:val="28"/>
        </w:rPr>
        <w:t>ля</w:t>
      </w:r>
      <w:r w:rsidRPr="00506C2D">
        <w:rPr>
          <w:spacing w:val="-3"/>
          <w:sz w:val="28"/>
          <w:szCs w:val="28"/>
        </w:rPr>
        <w:t>ю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ся</w:t>
      </w:r>
      <w:r w:rsidRPr="00506C2D">
        <w:rPr>
          <w:spacing w:val="22"/>
          <w:sz w:val="28"/>
          <w:szCs w:val="28"/>
        </w:rPr>
        <w:t xml:space="preserve"> </w:t>
      </w:r>
      <w:r w:rsidRPr="00506C2D">
        <w:rPr>
          <w:sz w:val="28"/>
          <w:szCs w:val="28"/>
        </w:rPr>
        <w:t>фельдшер</w:t>
      </w:r>
      <w:r w:rsidRPr="00506C2D">
        <w:rPr>
          <w:spacing w:val="-1"/>
          <w:sz w:val="28"/>
          <w:szCs w:val="28"/>
        </w:rPr>
        <w:t>о</w:t>
      </w:r>
      <w:r w:rsidRPr="00506C2D">
        <w:rPr>
          <w:sz w:val="28"/>
          <w:szCs w:val="28"/>
        </w:rPr>
        <w:t>м</w:t>
      </w:r>
      <w:r w:rsidRPr="00506C2D">
        <w:rPr>
          <w:spacing w:val="20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и</w:t>
      </w:r>
      <w:r w:rsidRPr="00506C2D">
        <w:rPr>
          <w:spacing w:val="-2"/>
          <w:sz w:val="28"/>
          <w:szCs w:val="28"/>
        </w:rPr>
        <w:t>л</w:t>
      </w:r>
      <w:r w:rsidRPr="00506C2D">
        <w:rPr>
          <w:sz w:val="28"/>
          <w:szCs w:val="28"/>
        </w:rPr>
        <w:t>и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z w:val="28"/>
          <w:szCs w:val="28"/>
        </w:rPr>
        <w:t>м</w:t>
      </w:r>
      <w:r w:rsidRPr="00506C2D">
        <w:rPr>
          <w:spacing w:val="-3"/>
          <w:sz w:val="28"/>
          <w:szCs w:val="28"/>
        </w:rPr>
        <w:t>е</w:t>
      </w:r>
      <w:r w:rsidRPr="00506C2D">
        <w:rPr>
          <w:sz w:val="28"/>
          <w:szCs w:val="28"/>
        </w:rPr>
        <w:t>дицинс</w:t>
      </w:r>
      <w:r w:rsidRPr="00506C2D">
        <w:rPr>
          <w:spacing w:val="-16"/>
          <w:sz w:val="28"/>
          <w:szCs w:val="28"/>
        </w:rPr>
        <w:t>к</w:t>
      </w:r>
      <w:r w:rsidRPr="00506C2D">
        <w:rPr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й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pacing w:val="3"/>
          <w:sz w:val="28"/>
          <w:szCs w:val="28"/>
        </w:rPr>
        <w:t>с</w:t>
      </w:r>
      <w:r w:rsidRPr="00506C2D">
        <w:rPr>
          <w:spacing w:val="6"/>
          <w:sz w:val="28"/>
          <w:szCs w:val="28"/>
        </w:rPr>
        <w:t>е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т</w:t>
      </w:r>
      <w:r w:rsidRPr="00506C2D">
        <w:rPr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о</w:t>
      </w:r>
      <w:r w:rsidRPr="00506C2D">
        <w:rPr>
          <w:sz w:val="28"/>
          <w:szCs w:val="28"/>
        </w:rPr>
        <w:t>й</w:t>
      </w:r>
      <w:r w:rsidRPr="00506C2D">
        <w:rPr>
          <w:spacing w:val="27"/>
          <w:sz w:val="28"/>
          <w:szCs w:val="28"/>
        </w:rPr>
        <w:t xml:space="preserve"> </w:t>
      </w:r>
      <w:r w:rsidRPr="00506C2D">
        <w:rPr>
          <w:sz w:val="28"/>
          <w:szCs w:val="28"/>
        </w:rPr>
        <w:t>(в</w:t>
      </w:r>
      <w:r w:rsidRPr="00506C2D">
        <w:rPr>
          <w:spacing w:val="21"/>
          <w:sz w:val="28"/>
          <w:szCs w:val="28"/>
        </w:rPr>
        <w:t xml:space="preserve"> </w:t>
      </w:r>
      <w:r w:rsidRPr="00506C2D">
        <w:rPr>
          <w:sz w:val="28"/>
          <w:szCs w:val="28"/>
        </w:rPr>
        <w:t>части</w:t>
      </w:r>
      <w:r w:rsidRPr="00506C2D">
        <w:rPr>
          <w:spacing w:val="22"/>
          <w:sz w:val="28"/>
          <w:szCs w:val="28"/>
        </w:rPr>
        <w:t xml:space="preserve"> </w:t>
      </w:r>
      <w:r w:rsidRPr="00506C2D">
        <w:rPr>
          <w:sz w:val="28"/>
          <w:szCs w:val="28"/>
        </w:rPr>
        <w:t>про</w:t>
      </w:r>
      <w:r w:rsidRPr="00506C2D">
        <w:rPr>
          <w:spacing w:val="-2"/>
          <w:sz w:val="28"/>
          <w:szCs w:val="28"/>
        </w:rPr>
        <w:t>в</w:t>
      </w:r>
      <w:r w:rsidRPr="00506C2D">
        <w:rPr>
          <w:spacing w:val="-5"/>
          <w:sz w:val="28"/>
          <w:szCs w:val="28"/>
        </w:rPr>
        <w:t>е</w:t>
      </w:r>
      <w:r w:rsidRPr="00506C2D">
        <w:rPr>
          <w:sz w:val="28"/>
          <w:szCs w:val="28"/>
        </w:rPr>
        <w:t>де</w:t>
      </w:r>
      <w:r w:rsidRPr="00506C2D">
        <w:rPr>
          <w:spacing w:val="-1"/>
          <w:sz w:val="28"/>
          <w:szCs w:val="28"/>
        </w:rPr>
        <w:t>ни</w:t>
      </w:r>
      <w:r w:rsidRPr="00506C2D">
        <w:rPr>
          <w:sz w:val="28"/>
          <w:szCs w:val="28"/>
        </w:rPr>
        <w:t xml:space="preserve">я </w:t>
      </w:r>
      <w:r w:rsidRPr="00506C2D">
        <w:rPr>
          <w:spacing w:val="2"/>
          <w:sz w:val="28"/>
          <w:szCs w:val="28"/>
        </w:rPr>
        <w:t>с</w:t>
      </w:r>
      <w:r w:rsidRPr="00506C2D">
        <w:rPr>
          <w:sz w:val="28"/>
          <w:szCs w:val="28"/>
        </w:rPr>
        <w:t>ани</w:t>
      </w:r>
      <w:r w:rsidRPr="00506C2D">
        <w:rPr>
          <w:spacing w:val="2"/>
          <w:sz w:val="28"/>
          <w:szCs w:val="28"/>
        </w:rPr>
        <w:t>т</w:t>
      </w:r>
      <w:r w:rsidRPr="00506C2D">
        <w:rPr>
          <w:sz w:val="28"/>
          <w:szCs w:val="28"/>
        </w:rPr>
        <w:t>арн</w:t>
      </w:r>
      <w:r w:rsidRPr="00506C2D">
        <w:rPr>
          <w:spacing w:val="1"/>
          <w:sz w:val="28"/>
          <w:szCs w:val="28"/>
        </w:rPr>
        <w:t>о-</w:t>
      </w:r>
      <w:r w:rsidRPr="00506C2D">
        <w:rPr>
          <w:sz w:val="28"/>
          <w:szCs w:val="28"/>
        </w:rPr>
        <w:t>гигие</w:t>
      </w:r>
      <w:r w:rsidRPr="00506C2D">
        <w:rPr>
          <w:spacing w:val="-2"/>
          <w:sz w:val="28"/>
          <w:szCs w:val="28"/>
        </w:rPr>
        <w:t>н</w:t>
      </w:r>
      <w:r w:rsidRPr="00506C2D">
        <w:rPr>
          <w:sz w:val="28"/>
          <w:szCs w:val="28"/>
        </w:rPr>
        <w:t>и</w:t>
      </w:r>
      <w:r w:rsidRPr="00506C2D">
        <w:rPr>
          <w:spacing w:val="-1"/>
          <w:sz w:val="28"/>
          <w:szCs w:val="28"/>
        </w:rPr>
        <w:t>ч</w:t>
      </w:r>
      <w:r w:rsidRPr="00506C2D">
        <w:rPr>
          <w:spacing w:val="5"/>
          <w:sz w:val="28"/>
          <w:szCs w:val="28"/>
        </w:rPr>
        <w:t>е</w:t>
      </w:r>
      <w:r w:rsidRPr="00506C2D">
        <w:rPr>
          <w:sz w:val="28"/>
          <w:szCs w:val="28"/>
        </w:rPr>
        <w:t>с</w:t>
      </w:r>
      <w:r w:rsidRPr="00506C2D">
        <w:rPr>
          <w:spacing w:val="-13"/>
          <w:sz w:val="28"/>
          <w:szCs w:val="28"/>
        </w:rPr>
        <w:t>к</w:t>
      </w:r>
      <w:r w:rsidRPr="00506C2D">
        <w:rPr>
          <w:sz w:val="28"/>
          <w:szCs w:val="28"/>
        </w:rPr>
        <w:t>о</w:t>
      </w:r>
      <w:r w:rsidRPr="00506C2D">
        <w:rPr>
          <w:spacing w:val="-8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о</w:t>
      </w:r>
      <w:r w:rsidRPr="00506C2D">
        <w:rPr>
          <w:spacing w:val="-8"/>
          <w:sz w:val="28"/>
          <w:szCs w:val="28"/>
        </w:rPr>
        <w:t>б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че</w:t>
      </w:r>
      <w:r w:rsidRPr="00506C2D">
        <w:rPr>
          <w:spacing w:val="1"/>
          <w:sz w:val="28"/>
          <w:szCs w:val="28"/>
        </w:rPr>
        <w:t>н</w:t>
      </w:r>
      <w:r w:rsidR="004D1621" w:rsidRPr="00506C2D">
        <w:rPr>
          <w:sz w:val="28"/>
          <w:szCs w:val="28"/>
        </w:rPr>
        <w:t>ия</w:t>
      </w:r>
      <w:r w:rsidRPr="00506C2D">
        <w:rPr>
          <w:spacing w:val="-31"/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ж</w:t>
      </w:r>
      <w:r w:rsidRPr="00506C2D">
        <w:rPr>
          <w:sz w:val="28"/>
          <w:szCs w:val="28"/>
        </w:rPr>
        <w:t>ен</w:t>
      </w:r>
      <w:r w:rsidRPr="00506C2D">
        <w:rPr>
          <w:spacing w:val="-1"/>
          <w:sz w:val="28"/>
          <w:szCs w:val="28"/>
        </w:rPr>
        <w:t>щ</w:t>
      </w:r>
      <w:r w:rsidRPr="00506C2D">
        <w:rPr>
          <w:sz w:val="28"/>
          <w:szCs w:val="28"/>
        </w:rPr>
        <w:t xml:space="preserve">ин </w:t>
      </w:r>
      <w:r w:rsidRPr="00506C2D">
        <w:rPr>
          <w:spacing w:val="-1"/>
          <w:sz w:val="28"/>
          <w:szCs w:val="28"/>
        </w:rPr>
        <w:t>п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опр</w:t>
      </w:r>
      <w:r w:rsidRPr="00506C2D">
        <w:rPr>
          <w:spacing w:val="6"/>
          <w:sz w:val="28"/>
          <w:szCs w:val="28"/>
        </w:rPr>
        <w:t>о</w:t>
      </w:r>
      <w:r w:rsidRPr="00506C2D">
        <w:rPr>
          <w:spacing w:val="2"/>
          <w:sz w:val="28"/>
          <w:szCs w:val="28"/>
        </w:rPr>
        <w:t>с</w:t>
      </w:r>
      <w:r w:rsidRPr="00506C2D">
        <w:rPr>
          <w:sz w:val="28"/>
          <w:szCs w:val="28"/>
        </w:rPr>
        <w:t>ам г</w:t>
      </w:r>
      <w:r w:rsidRPr="00506C2D">
        <w:rPr>
          <w:spacing w:val="-2"/>
          <w:sz w:val="28"/>
          <w:szCs w:val="28"/>
        </w:rPr>
        <w:t>р</w:t>
      </w:r>
      <w:r w:rsidRPr="00506C2D">
        <w:rPr>
          <w:spacing w:val="-20"/>
          <w:sz w:val="28"/>
          <w:szCs w:val="28"/>
        </w:rPr>
        <w:t>у</w:t>
      </w:r>
      <w:r w:rsidRPr="00506C2D">
        <w:rPr>
          <w:spacing w:val="-1"/>
          <w:sz w:val="28"/>
          <w:szCs w:val="28"/>
        </w:rPr>
        <w:t>д</w:t>
      </w:r>
      <w:r w:rsidRPr="00506C2D">
        <w:rPr>
          <w:sz w:val="28"/>
          <w:szCs w:val="28"/>
        </w:rPr>
        <w:t>но</w:t>
      </w:r>
      <w:r w:rsidRPr="00506C2D">
        <w:rPr>
          <w:spacing w:val="-8"/>
          <w:sz w:val="28"/>
          <w:szCs w:val="28"/>
        </w:rPr>
        <w:t>г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2"/>
          <w:sz w:val="28"/>
          <w:szCs w:val="28"/>
        </w:rPr>
        <w:t>в</w:t>
      </w:r>
      <w:r w:rsidRPr="00506C2D">
        <w:rPr>
          <w:sz w:val="28"/>
          <w:szCs w:val="28"/>
        </w:rPr>
        <w:t>с</w:t>
      </w:r>
      <w:r w:rsidRPr="00506C2D">
        <w:rPr>
          <w:spacing w:val="-4"/>
          <w:sz w:val="28"/>
          <w:szCs w:val="28"/>
        </w:rPr>
        <w:t>к</w:t>
      </w:r>
      <w:r w:rsidRPr="00506C2D">
        <w:rPr>
          <w:sz w:val="28"/>
          <w:szCs w:val="28"/>
        </w:rPr>
        <w:t>а</w:t>
      </w:r>
      <w:r w:rsidRPr="00506C2D">
        <w:rPr>
          <w:spacing w:val="-3"/>
          <w:sz w:val="28"/>
          <w:szCs w:val="28"/>
        </w:rPr>
        <w:t>р</w:t>
      </w:r>
      <w:r w:rsidRPr="00506C2D">
        <w:rPr>
          <w:sz w:val="28"/>
          <w:szCs w:val="28"/>
        </w:rPr>
        <w:t>мли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а</w:t>
      </w:r>
      <w:r w:rsidRPr="00506C2D">
        <w:rPr>
          <w:spacing w:val="-2"/>
          <w:sz w:val="28"/>
          <w:szCs w:val="28"/>
        </w:rPr>
        <w:t>н</w:t>
      </w:r>
      <w:r w:rsidRPr="00506C2D">
        <w:rPr>
          <w:sz w:val="28"/>
          <w:szCs w:val="28"/>
        </w:rPr>
        <w:t>ия,</w:t>
      </w:r>
      <w:r w:rsidRPr="00506C2D">
        <w:rPr>
          <w:spacing w:val="174"/>
          <w:sz w:val="28"/>
          <w:szCs w:val="28"/>
        </w:rPr>
        <w:t xml:space="preserve"> </w:t>
      </w:r>
      <w:r w:rsidRPr="00506C2D">
        <w:rPr>
          <w:sz w:val="28"/>
          <w:szCs w:val="28"/>
        </w:rPr>
        <w:t>пр</w:t>
      </w:r>
      <w:r w:rsidRPr="00506C2D">
        <w:rPr>
          <w:spacing w:val="-4"/>
          <w:sz w:val="28"/>
          <w:szCs w:val="28"/>
        </w:rPr>
        <w:t>е</w:t>
      </w:r>
      <w:r w:rsidRPr="00506C2D">
        <w:rPr>
          <w:sz w:val="28"/>
          <w:szCs w:val="28"/>
        </w:rPr>
        <w:t>д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п</w:t>
      </w:r>
      <w:r w:rsidRPr="00506C2D">
        <w:rPr>
          <w:spacing w:val="1"/>
          <w:sz w:val="28"/>
          <w:szCs w:val="28"/>
        </w:rPr>
        <w:t>р</w:t>
      </w:r>
      <w:r w:rsidRPr="00506C2D">
        <w:rPr>
          <w:sz w:val="28"/>
          <w:szCs w:val="28"/>
        </w:rPr>
        <w:t>еждения</w:t>
      </w:r>
      <w:r w:rsidRPr="00506C2D">
        <w:rPr>
          <w:spacing w:val="177"/>
          <w:sz w:val="28"/>
          <w:szCs w:val="28"/>
        </w:rPr>
        <w:t xml:space="preserve"> </w:t>
      </w:r>
      <w:r w:rsidRPr="00506C2D">
        <w:rPr>
          <w:sz w:val="28"/>
          <w:szCs w:val="28"/>
        </w:rPr>
        <w:t>з</w:t>
      </w:r>
      <w:r w:rsidRPr="00506C2D">
        <w:rPr>
          <w:spacing w:val="-1"/>
          <w:sz w:val="28"/>
          <w:szCs w:val="28"/>
        </w:rPr>
        <w:t>аб</w:t>
      </w:r>
      <w:r w:rsidRPr="00506C2D">
        <w:rPr>
          <w:spacing w:val="-3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л</w:t>
      </w:r>
      <w:r w:rsidRPr="00506C2D">
        <w:rPr>
          <w:sz w:val="28"/>
          <w:szCs w:val="28"/>
        </w:rPr>
        <w:t>е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ан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й</w:t>
      </w:r>
      <w:r w:rsidRPr="00506C2D">
        <w:rPr>
          <w:spacing w:val="177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р</w:t>
      </w:r>
      <w:r w:rsidRPr="00506C2D">
        <w:rPr>
          <w:spacing w:val="-1"/>
          <w:sz w:val="28"/>
          <w:szCs w:val="28"/>
        </w:rPr>
        <w:t>еп</w:t>
      </w:r>
      <w:r w:rsidRPr="00506C2D">
        <w:rPr>
          <w:sz w:val="28"/>
          <w:szCs w:val="28"/>
        </w:rPr>
        <w:t>р</w:t>
      </w:r>
      <w:r w:rsidRPr="00506C2D">
        <w:rPr>
          <w:spacing w:val="-6"/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д</w:t>
      </w:r>
      <w:r w:rsidRPr="00506C2D">
        <w:rPr>
          <w:spacing w:val="-1"/>
          <w:sz w:val="28"/>
          <w:szCs w:val="28"/>
        </w:rPr>
        <w:t>у</w:t>
      </w:r>
      <w:r w:rsidRPr="00506C2D">
        <w:rPr>
          <w:spacing w:val="-5"/>
          <w:sz w:val="28"/>
          <w:szCs w:val="28"/>
        </w:rPr>
        <w:t>к</w:t>
      </w:r>
      <w:r w:rsidRPr="00506C2D">
        <w:rPr>
          <w:sz w:val="28"/>
          <w:szCs w:val="28"/>
        </w:rPr>
        <w:t>тивной</w:t>
      </w:r>
      <w:r w:rsidRPr="00506C2D">
        <w:rPr>
          <w:spacing w:val="175"/>
          <w:sz w:val="28"/>
          <w:szCs w:val="28"/>
        </w:rPr>
        <w:t xml:space="preserve"> </w:t>
      </w:r>
      <w:r w:rsidRPr="00506C2D">
        <w:rPr>
          <w:sz w:val="28"/>
          <w:szCs w:val="28"/>
        </w:rPr>
        <w:t>сис</w:t>
      </w:r>
      <w:r w:rsidRPr="00506C2D">
        <w:rPr>
          <w:spacing w:val="-2"/>
          <w:sz w:val="28"/>
          <w:szCs w:val="28"/>
        </w:rPr>
        <w:t>т</w:t>
      </w:r>
      <w:r w:rsidRPr="00506C2D">
        <w:rPr>
          <w:sz w:val="28"/>
          <w:szCs w:val="28"/>
        </w:rPr>
        <w:t>емы, або</w:t>
      </w:r>
      <w:r w:rsidRPr="00506C2D">
        <w:rPr>
          <w:spacing w:val="-3"/>
          <w:sz w:val="28"/>
          <w:szCs w:val="28"/>
        </w:rPr>
        <w:t>р</w:t>
      </w:r>
      <w:r w:rsidRPr="00506C2D">
        <w:rPr>
          <w:spacing w:val="-5"/>
          <w:sz w:val="28"/>
          <w:szCs w:val="28"/>
        </w:rPr>
        <w:t>т</w:t>
      </w:r>
      <w:r w:rsidRPr="00506C2D">
        <w:rPr>
          <w:sz w:val="28"/>
          <w:szCs w:val="28"/>
        </w:rPr>
        <w:t>о</w:t>
      </w:r>
      <w:r w:rsidRPr="00506C2D">
        <w:rPr>
          <w:spacing w:val="1"/>
          <w:sz w:val="28"/>
          <w:szCs w:val="28"/>
        </w:rPr>
        <w:t>в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z w:val="28"/>
          <w:szCs w:val="28"/>
        </w:rPr>
        <w:t>и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z w:val="28"/>
          <w:szCs w:val="28"/>
        </w:rPr>
        <w:t>инфе</w:t>
      </w:r>
      <w:r w:rsidRPr="00506C2D">
        <w:rPr>
          <w:spacing w:val="-2"/>
          <w:sz w:val="28"/>
          <w:szCs w:val="28"/>
        </w:rPr>
        <w:t>к</w:t>
      </w:r>
      <w:r w:rsidRPr="00506C2D">
        <w:rPr>
          <w:sz w:val="28"/>
          <w:szCs w:val="28"/>
        </w:rPr>
        <w:t>ций,</w:t>
      </w:r>
      <w:r w:rsidRPr="00506C2D">
        <w:rPr>
          <w:spacing w:val="44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1"/>
          <w:sz w:val="28"/>
          <w:szCs w:val="28"/>
        </w:rPr>
        <w:t>е</w:t>
      </w:r>
      <w:r w:rsidRPr="00506C2D">
        <w:rPr>
          <w:sz w:val="28"/>
          <w:szCs w:val="28"/>
        </w:rPr>
        <w:t>р</w:t>
      </w:r>
      <w:r w:rsidRPr="00506C2D">
        <w:rPr>
          <w:spacing w:val="-3"/>
          <w:sz w:val="28"/>
          <w:szCs w:val="28"/>
        </w:rPr>
        <w:t>е</w:t>
      </w:r>
      <w:r w:rsidRPr="00506C2D">
        <w:rPr>
          <w:sz w:val="28"/>
          <w:szCs w:val="28"/>
        </w:rPr>
        <w:t>да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ае</w:t>
      </w:r>
      <w:r w:rsidRPr="00506C2D">
        <w:rPr>
          <w:spacing w:val="-3"/>
          <w:sz w:val="28"/>
          <w:szCs w:val="28"/>
        </w:rPr>
        <w:t>м</w:t>
      </w:r>
      <w:r w:rsidRPr="00506C2D">
        <w:rPr>
          <w:sz w:val="28"/>
          <w:szCs w:val="28"/>
        </w:rPr>
        <w:t>ых</w:t>
      </w:r>
      <w:r w:rsidRPr="00506C2D">
        <w:rPr>
          <w:spacing w:val="46"/>
          <w:sz w:val="28"/>
          <w:szCs w:val="28"/>
        </w:rPr>
        <w:t xml:space="preserve"> </w:t>
      </w:r>
      <w:r w:rsidRPr="00506C2D">
        <w:rPr>
          <w:sz w:val="28"/>
          <w:szCs w:val="28"/>
        </w:rPr>
        <w:t>п</w:t>
      </w:r>
      <w:r w:rsidRPr="00506C2D">
        <w:rPr>
          <w:spacing w:val="-4"/>
          <w:sz w:val="28"/>
          <w:szCs w:val="28"/>
        </w:rPr>
        <w:t>о</w:t>
      </w:r>
      <w:r w:rsidRPr="00506C2D">
        <w:rPr>
          <w:sz w:val="28"/>
          <w:szCs w:val="28"/>
        </w:rPr>
        <w:t>ло</w:t>
      </w:r>
      <w:r w:rsidRPr="00506C2D">
        <w:rPr>
          <w:spacing w:val="1"/>
          <w:sz w:val="28"/>
          <w:szCs w:val="28"/>
        </w:rPr>
        <w:t>вым</w:t>
      </w:r>
      <w:r w:rsidRPr="00506C2D">
        <w:rPr>
          <w:spacing w:val="45"/>
          <w:sz w:val="28"/>
          <w:szCs w:val="28"/>
        </w:rPr>
        <w:t xml:space="preserve"> </w:t>
      </w:r>
      <w:r w:rsidRPr="00506C2D">
        <w:rPr>
          <w:spacing w:val="1"/>
          <w:sz w:val="28"/>
          <w:szCs w:val="28"/>
        </w:rPr>
        <w:t>п</w:t>
      </w:r>
      <w:r w:rsidRPr="00506C2D">
        <w:rPr>
          <w:spacing w:val="-2"/>
          <w:sz w:val="28"/>
          <w:szCs w:val="28"/>
        </w:rPr>
        <w:t>у</w:t>
      </w:r>
      <w:r w:rsidRPr="00506C2D">
        <w:rPr>
          <w:sz w:val="28"/>
          <w:szCs w:val="28"/>
        </w:rPr>
        <w:t>тем)</w:t>
      </w:r>
      <w:r w:rsidR="004D1621" w:rsidRPr="00506C2D">
        <w:rPr>
          <w:sz w:val="28"/>
          <w:szCs w:val="28"/>
        </w:rPr>
        <w:t xml:space="preserve">, при этом </w:t>
      </w:r>
      <w:r w:rsidRPr="00506C2D">
        <w:rPr>
          <w:sz w:val="28"/>
          <w:szCs w:val="28"/>
        </w:rPr>
        <w:t>ра</w:t>
      </w:r>
      <w:r w:rsidRPr="00506C2D">
        <w:rPr>
          <w:spacing w:val="-5"/>
          <w:sz w:val="28"/>
          <w:szCs w:val="28"/>
        </w:rPr>
        <w:t>з</w:t>
      </w:r>
      <w:r w:rsidRPr="00506C2D">
        <w:rPr>
          <w:sz w:val="28"/>
          <w:szCs w:val="28"/>
        </w:rPr>
        <w:t>м</w:t>
      </w:r>
      <w:r w:rsidRPr="00506C2D">
        <w:rPr>
          <w:spacing w:val="-1"/>
          <w:sz w:val="28"/>
          <w:szCs w:val="28"/>
        </w:rPr>
        <w:t>е</w:t>
      </w:r>
      <w:r w:rsidRPr="00506C2D">
        <w:rPr>
          <w:sz w:val="28"/>
          <w:szCs w:val="28"/>
        </w:rPr>
        <w:t>р фина</w:t>
      </w:r>
      <w:r w:rsidRPr="00506C2D">
        <w:rPr>
          <w:spacing w:val="-1"/>
          <w:sz w:val="28"/>
          <w:szCs w:val="28"/>
        </w:rPr>
        <w:t>н</w:t>
      </w:r>
      <w:r w:rsidRPr="00506C2D">
        <w:rPr>
          <w:sz w:val="28"/>
          <w:szCs w:val="28"/>
        </w:rPr>
        <w:t>с</w:t>
      </w:r>
      <w:r w:rsidRPr="00506C2D">
        <w:rPr>
          <w:spacing w:val="1"/>
          <w:sz w:val="28"/>
          <w:szCs w:val="28"/>
        </w:rPr>
        <w:t>о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о</w:t>
      </w:r>
      <w:r w:rsidRPr="00506C2D">
        <w:rPr>
          <w:spacing w:val="-6"/>
          <w:sz w:val="28"/>
          <w:szCs w:val="28"/>
        </w:rPr>
        <w:t>г</w:t>
      </w:r>
      <w:r w:rsidRPr="00506C2D">
        <w:rPr>
          <w:sz w:val="28"/>
          <w:szCs w:val="28"/>
        </w:rPr>
        <w:t>о</w:t>
      </w:r>
      <w:r w:rsidR="004D1621" w:rsidRPr="00506C2D">
        <w:rPr>
          <w:sz w:val="28"/>
          <w:szCs w:val="28"/>
        </w:rPr>
        <w:t xml:space="preserve"> </w:t>
      </w:r>
      <w:r w:rsidRPr="00506C2D">
        <w:rPr>
          <w:spacing w:val="-1"/>
          <w:sz w:val="28"/>
          <w:szCs w:val="28"/>
        </w:rPr>
        <w:t>о</w:t>
      </w:r>
      <w:r w:rsidRPr="00506C2D">
        <w:rPr>
          <w:spacing w:val="-3"/>
          <w:sz w:val="28"/>
          <w:szCs w:val="28"/>
        </w:rPr>
        <w:t>б</w:t>
      </w:r>
      <w:r w:rsidRPr="00506C2D">
        <w:rPr>
          <w:spacing w:val="6"/>
          <w:sz w:val="28"/>
          <w:szCs w:val="28"/>
        </w:rPr>
        <w:t>е</w:t>
      </w:r>
      <w:r w:rsidRPr="00506C2D">
        <w:rPr>
          <w:spacing w:val="-1"/>
          <w:sz w:val="28"/>
          <w:szCs w:val="28"/>
        </w:rPr>
        <w:t>с</w:t>
      </w:r>
      <w:r w:rsidRPr="00506C2D">
        <w:rPr>
          <w:sz w:val="28"/>
          <w:szCs w:val="28"/>
        </w:rPr>
        <w:t>п</w:t>
      </w:r>
      <w:r w:rsidRPr="00506C2D">
        <w:rPr>
          <w:spacing w:val="-6"/>
          <w:sz w:val="28"/>
          <w:szCs w:val="28"/>
        </w:rPr>
        <w:t>е</w:t>
      </w:r>
      <w:r w:rsidRPr="00506C2D">
        <w:rPr>
          <w:sz w:val="28"/>
          <w:szCs w:val="28"/>
        </w:rPr>
        <w:t>ч</w:t>
      </w:r>
      <w:r w:rsidRPr="00506C2D">
        <w:rPr>
          <w:spacing w:val="-2"/>
          <w:sz w:val="28"/>
          <w:szCs w:val="28"/>
        </w:rPr>
        <w:t>е</w:t>
      </w:r>
      <w:r w:rsidRPr="00506C2D">
        <w:rPr>
          <w:sz w:val="28"/>
          <w:szCs w:val="28"/>
        </w:rPr>
        <w:t>н</w:t>
      </w:r>
      <w:r w:rsidRPr="00506C2D">
        <w:rPr>
          <w:spacing w:val="-1"/>
          <w:sz w:val="28"/>
          <w:szCs w:val="28"/>
        </w:rPr>
        <w:t>и</w:t>
      </w:r>
      <w:r w:rsidRPr="00506C2D">
        <w:rPr>
          <w:sz w:val="28"/>
          <w:szCs w:val="28"/>
        </w:rPr>
        <w:t>я</w:t>
      </w:r>
      <w:r w:rsidR="004D1621" w:rsidRPr="00506C2D">
        <w:rPr>
          <w:sz w:val="28"/>
          <w:szCs w:val="28"/>
        </w:rPr>
        <w:t xml:space="preserve"> </w:t>
      </w:r>
      <w:r w:rsidR="004D1621" w:rsidRPr="00506C2D">
        <w:rPr>
          <w:bCs/>
          <w:sz w:val="28"/>
          <w:szCs w:val="28"/>
        </w:rPr>
        <w:t>ФП/ФАП</w:t>
      </w:r>
      <w:r w:rsidRPr="00506C2D">
        <w:rPr>
          <w:spacing w:val="92"/>
          <w:sz w:val="28"/>
          <w:szCs w:val="28"/>
        </w:rPr>
        <w:t xml:space="preserve"> </w:t>
      </w:r>
      <w:r w:rsidRPr="00506C2D">
        <w:rPr>
          <w:spacing w:val="-3"/>
          <w:sz w:val="28"/>
          <w:szCs w:val="28"/>
        </w:rPr>
        <w:t>у</w:t>
      </w:r>
      <w:r w:rsidRPr="00506C2D">
        <w:rPr>
          <w:sz w:val="28"/>
          <w:szCs w:val="28"/>
        </w:rPr>
        <w:t>ста</w:t>
      </w:r>
      <w:r w:rsidRPr="00506C2D">
        <w:rPr>
          <w:spacing w:val="1"/>
          <w:sz w:val="28"/>
          <w:szCs w:val="28"/>
        </w:rPr>
        <w:t>н</w:t>
      </w:r>
      <w:r w:rsidRPr="00506C2D">
        <w:rPr>
          <w:sz w:val="28"/>
          <w:szCs w:val="28"/>
        </w:rPr>
        <w:t>а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ли</w:t>
      </w:r>
      <w:r w:rsidRPr="00506C2D">
        <w:rPr>
          <w:spacing w:val="-4"/>
          <w:sz w:val="28"/>
          <w:szCs w:val="28"/>
        </w:rPr>
        <w:t>в</w:t>
      </w:r>
      <w:r w:rsidRPr="00506C2D">
        <w:rPr>
          <w:sz w:val="28"/>
          <w:szCs w:val="28"/>
        </w:rPr>
        <w:t>ается</w:t>
      </w:r>
      <w:r w:rsidRPr="00506C2D">
        <w:rPr>
          <w:spacing w:val="90"/>
          <w:sz w:val="28"/>
          <w:szCs w:val="28"/>
        </w:rPr>
        <w:t xml:space="preserve"> </w:t>
      </w:r>
      <w:r w:rsidRPr="00506C2D">
        <w:rPr>
          <w:sz w:val="28"/>
          <w:szCs w:val="28"/>
        </w:rPr>
        <w:t>с</w:t>
      </w:r>
      <w:r w:rsidRPr="00506C2D">
        <w:rPr>
          <w:spacing w:val="90"/>
          <w:sz w:val="28"/>
          <w:szCs w:val="28"/>
        </w:rPr>
        <w:t xml:space="preserve"> </w:t>
      </w:r>
      <w:r w:rsidRPr="00506C2D">
        <w:rPr>
          <w:spacing w:val="-2"/>
          <w:sz w:val="28"/>
          <w:szCs w:val="28"/>
        </w:rPr>
        <w:t>у</w:t>
      </w:r>
      <w:r w:rsidRPr="00506C2D">
        <w:rPr>
          <w:sz w:val="28"/>
          <w:szCs w:val="28"/>
        </w:rPr>
        <w:t>че</w:t>
      </w:r>
      <w:r w:rsidRPr="00506C2D">
        <w:rPr>
          <w:spacing w:val="-4"/>
          <w:sz w:val="28"/>
          <w:szCs w:val="28"/>
        </w:rPr>
        <w:t>то</w:t>
      </w:r>
      <w:r w:rsidRPr="00506C2D">
        <w:rPr>
          <w:sz w:val="28"/>
          <w:szCs w:val="28"/>
        </w:rPr>
        <w:t>м</w:t>
      </w:r>
      <w:r w:rsidRPr="00506C2D">
        <w:rPr>
          <w:spacing w:val="91"/>
          <w:sz w:val="28"/>
          <w:szCs w:val="28"/>
        </w:rPr>
        <w:t xml:space="preserve"> </w:t>
      </w:r>
      <w:r w:rsidRPr="00506C2D">
        <w:rPr>
          <w:sz w:val="28"/>
          <w:szCs w:val="28"/>
        </w:rPr>
        <w:t>повы</w:t>
      </w:r>
      <w:r w:rsidRPr="00506C2D">
        <w:rPr>
          <w:spacing w:val="-1"/>
          <w:sz w:val="28"/>
          <w:szCs w:val="28"/>
        </w:rPr>
        <w:t>ш</w:t>
      </w:r>
      <w:r w:rsidRPr="00506C2D">
        <w:rPr>
          <w:sz w:val="28"/>
          <w:szCs w:val="28"/>
        </w:rPr>
        <w:t>ающе</w:t>
      </w:r>
      <w:r w:rsidRPr="00506C2D">
        <w:rPr>
          <w:spacing w:val="-9"/>
          <w:sz w:val="28"/>
          <w:szCs w:val="28"/>
        </w:rPr>
        <w:t>г</w:t>
      </w:r>
      <w:r w:rsidRPr="00506C2D">
        <w:rPr>
          <w:sz w:val="28"/>
          <w:szCs w:val="28"/>
        </w:rPr>
        <w:t xml:space="preserve">о </w:t>
      </w:r>
      <w:r w:rsidRPr="00506C2D">
        <w:rPr>
          <w:spacing w:val="-13"/>
          <w:sz w:val="28"/>
          <w:szCs w:val="28"/>
        </w:rPr>
        <w:t>к</w:t>
      </w:r>
      <w:r w:rsidRPr="00506C2D">
        <w:rPr>
          <w:spacing w:val="2"/>
          <w:sz w:val="28"/>
          <w:szCs w:val="28"/>
        </w:rPr>
        <w:t>о</w:t>
      </w:r>
      <w:r w:rsidRPr="00506C2D">
        <w:rPr>
          <w:spacing w:val="-1"/>
          <w:sz w:val="28"/>
          <w:szCs w:val="28"/>
        </w:rPr>
        <w:t>эф</w:t>
      </w:r>
      <w:r w:rsidRPr="00506C2D">
        <w:rPr>
          <w:sz w:val="28"/>
          <w:szCs w:val="28"/>
        </w:rPr>
        <w:t>фициен</w:t>
      </w:r>
      <w:r w:rsidRPr="00506C2D">
        <w:rPr>
          <w:spacing w:val="2"/>
          <w:sz w:val="28"/>
          <w:szCs w:val="28"/>
        </w:rPr>
        <w:t>т</w:t>
      </w:r>
      <w:r w:rsidRPr="00506C2D">
        <w:rPr>
          <w:sz w:val="28"/>
          <w:szCs w:val="28"/>
        </w:rPr>
        <w:t>а,</w:t>
      </w:r>
      <w:r w:rsidRPr="00506C2D">
        <w:rPr>
          <w:spacing w:val="27"/>
          <w:sz w:val="28"/>
          <w:szCs w:val="28"/>
        </w:rPr>
        <w:t xml:space="preserve"> </w:t>
      </w:r>
      <w:r w:rsidRPr="00506C2D">
        <w:rPr>
          <w:sz w:val="28"/>
          <w:szCs w:val="28"/>
        </w:rPr>
        <w:t>ра</w:t>
      </w:r>
      <w:r w:rsidRPr="00506C2D">
        <w:rPr>
          <w:spacing w:val="-1"/>
          <w:sz w:val="28"/>
          <w:szCs w:val="28"/>
        </w:rPr>
        <w:t>с</w:t>
      </w:r>
      <w:r w:rsidRPr="00506C2D">
        <w:rPr>
          <w:spacing w:val="-7"/>
          <w:sz w:val="28"/>
          <w:szCs w:val="28"/>
        </w:rPr>
        <w:t>с</w:t>
      </w:r>
      <w:r w:rsidRPr="00506C2D">
        <w:rPr>
          <w:sz w:val="28"/>
          <w:szCs w:val="28"/>
        </w:rPr>
        <w:t>чи</w:t>
      </w:r>
      <w:r w:rsidRPr="00506C2D">
        <w:rPr>
          <w:spacing w:val="-1"/>
          <w:sz w:val="28"/>
          <w:szCs w:val="28"/>
        </w:rPr>
        <w:t>т</w:t>
      </w:r>
      <w:r w:rsidRPr="00506C2D">
        <w:rPr>
          <w:sz w:val="28"/>
          <w:szCs w:val="28"/>
        </w:rPr>
        <w:t>ы</w:t>
      </w:r>
      <w:r w:rsidRPr="00506C2D">
        <w:rPr>
          <w:spacing w:val="-5"/>
          <w:sz w:val="28"/>
          <w:szCs w:val="28"/>
        </w:rPr>
        <w:t>в</w:t>
      </w:r>
      <w:r w:rsidRPr="00506C2D">
        <w:rPr>
          <w:sz w:val="28"/>
          <w:szCs w:val="28"/>
        </w:rPr>
        <w:t>а</w:t>
      </w:r>
      <w:r w:rsidR="008878F6" w:rsidRPr="00506C2D">
        <w:rPr>
          <w:sz w:val="28"/>
          <w:szCs w:val="28"/>
        </w:rPr>
        <w:t>емого</w:t>
      </w:r>
      <w:r w:rsidRPr="00506C2D">
        <w:rPr>
          <w:spacing w:val="28"/>
          <w:sz w:val="28"/>
          <w:szCs w:val="28"/>
        </w:rPr>
        <w:t xml:space="preserve"> </w:t>
      </w:r>
      <w:r w:rsidR="007D5269" w:rsidRPr="00506C2D">
        <w:rPr>
          <w:sz w:val="28"/>
          <w:szCs w:val="28"/>
        </w:rPr>
        <w:t>по формуле:</w:t>
      </w:r>
    </w:p>
    <w:p w:rsidR="00882618" w:rsidRPr="00506C2D" w:rsidRDefault="00882618" w:rsidP="00882618">
      <w:pPr>
        <w:spacing w:after="120"/>
        <w:jc w:val="center"/>
        <w:rPr>
          <w:sz w:val="16"/>
          <w:szCs w:val="16"/>
        </w:rPr>
      </w:pPr>
    </w:p>
    <w:p w:rsidR="00882618" w:rsidRPr="00506C2D" w:rsidRDefault="00882618" w:rsidP="00882618">
      <w:pPr>
        <w:spacing w:after="12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= 1 + (</w:t>
      </w:r>
      <w:proofErr w:type="spellStart"/>
      <w:r w:rsidRPr="00506C2D">
        <w:rPr>
          <w:sz w:val="28"/>
          <w:szCs w:val="28"/>
        </w:rPr>
        <w:t>Ч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* 20 * </w:t>
      </w:r>
      <w:proofErr w:type="spellStart"/>
      <w:r w:rsidRPr="00506C2D">
        <w:rPr>
          <w:sz w:val="28"/>
          <w:szCs w:val="28"/>
        </w:rPr>
        <w:t>ФОТ</w:t>
      </w:r>
      <w:r w:rsidRPr="00506C2D">
        <w:rPr>
          <w:sz w:val="28"/>
          <w:szCs w:val="28"/>
          <w:vertAlign w:val="subscript"/>
        </w:rPr>
        <w:t>мин</w:t>
      </w:r>
      <w:proofErr w:type="spellEnd"/>
      <w:r w:rsidRPr="00506C2D">
        <w:rPr>
          <w:sz w:val="28"/>
          <w:szCs w:val="28"/>
        </w:rPr>
        <w:t>.) / (</w:t>
      </w:r>
      <w:proofErr w:type="spellStart"/>
      <w:r w:rsidRPr="00506C2D">
        <w:rPr>
          <w:sz w:val="28"/>
          <w:szCs w:val="28"/>
        </w:rPr>
        <w:t>Н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proofErr w:type="gramStart"/>
      <w:r w:rsidRPr="00506C2D">
        <w:rPr>
          <w:sz w:val="28"/>
          <w:szCs w:val="28"/>
        </w:rPr>
        <w:t>КС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  <w:vertAlign w:val="subscript"/>
        </w:rPr>
        <w:t xml:space="preserve">  </w:t>
      </w:r>
      <w:r w:rsidRPr="00506C2D">
        <w:rPr>
          <w:sz w:val="28"/>
          <w:szCs w:val="28"/>
        </w:rPr>
        <w:t>без</w:t>
      </w:r>
      <w:proofErr w:type="gramEnd"/>
      <w:r w:rsidRPr="00506C2D">
        <w:rPr>
          <w:sz w:val="28"/>
          <w:szCs w:val="28"/>
        </w:rPr>
        <w:t xml:space="preserve"> учета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), </w:t>
      </w:r>
    </w:p>
    <w:p w:rsidR="00882618" w:rsidRPr="00506C2D" w:rsidRDefault="00882618" w:rsidP="00882618">
      <w:pPr>
        <w:spacing w:after="120"/>
        <w:rPr>
          <w:sz w:val="28"/>
          <w:szCs w:val="28"/>
        </w:rPr>
      </w:pPr>
      <w:r w:rsidRPr="00506C2D">
        <w:rPr>
          <w:sz w:val="28"/>
          <w:szCs w:val="28"/>
        </w:rPr>
        <w:t>где</w:t>
      </w:r>
    </w:p>
    <w:p w:rsidR="00882618" w:rsidRPr="00506C2D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повышающий коэффициент в составе коэффициента специфики, учитывающий работу с женщинами репродуктивного возраста;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численность женщин репродуктивного возраста;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r w:rsidRPr="00506C2D">
        <w:rPr>
          <w:sz w:val="28"/>
          <w:szCs w:val="28"/>
        </w:rPr>
        <w:t>20 – время работы в минутах на 1 женщину в год;</w:t>
      </w:r>
    </w:p>
    <w:p w:rsidR="00882618" w:rsidRPr="00506C2D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ФОТ</w:t>
      </w:r>
      <w:r w:rsidRPr="00506C2D">
        <w:rPr>
          <w:sz w:val="28"/>
          <w:szCs w:val="28"/>
          <w:vertAlign w:val="subscript"/>
        </w:rPr>
        <w:t>мин</w:t>
      </w:r>
      <w:proofErr w:type="spellEnd"/>
      <w:r w:rsidRPr="00506C2D">
        <w:rPr>
          <w:sz w:val="28"/>
          <w:szCs w:val="28"/>
        </w:rPr>
        <w:t>. – заработная плата среднего медицинского персонала с начислениями в расчете на одну минуту;</w:t>
      </w:r>
    </w:p>
    <w:p w:rsidR="00882618" w:rsidRPr="00506C2D" w:rsidRDefault="00882618" w:rsidP="00882618">
      <w:pPr>
        <w:ind w:firstLine="708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Н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</w:rPr>
        <w:t xml:space="preserve"> – норматив финансового обеспечения ФП/ФАП;</w:t>
      </w:r>
    </w:p>
    <w:p w:rsidR="00882618" w:rsidRPr="00506C2D" w:rsidRDefault="00882618" w:rsidP="008826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sz w:val="28"/>
          <w:szCs w:val="28"/>
        </w:rPr>
        <w:t>КС</w:t>
      </w:r>
      <w:r w:rsidRPr="00506C2D">
        <w:rPr>
          <w:sz w:val="28"/>
          <w:szCs w:val="28"/>
          <w:vertAlign w:val="subscript"/>
        </w:rPr>
        <w:t>ф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r w:rsidRPr="00506C2D">
        <w:rPr>
          <w:sz w:val="28"/>
          <w:szCs w:val="28"/>
        </w:rPr>
        <w:t xml:space="preserve">без учета </w:t>
      </w:r>
      <w:proofErr w:type="spell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женРВ</w:t>
      </w:r>
      <w:proofErr w:type="spellEnd"/>
      <w:r w:rsidRPr="00506C2D">
        <w:rPr>
          <w:sz w:val="28"/>
          <w:szCs w:val="28"/>
        </w:rPr>
        <w:t xml:space="preserve"> – показатель в составе коэффициента специфики, учитывающий укомплектованность ФАП кадрами.</w:t>
      </w:r>
    </w:p>
    <w:p w:rsidR="00882618" w:rsidRPr="00506C2D" w:rsidRDefault="00882618" w:rsidP="008334CE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71942" w:rsidRPr="00506C2D" w:rsidRDefault="00CD69F9" w:rsidP="008334CE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506C2D">
        <w:rPr>
          <w:sz w:val="28"/>
          <w:szCs w:val="20"/>
        </w:rPr>
        <w:t xml:space="preserve">Финансовый размер обеспечения </w:t>
      </w:r>
      <w:r w:rsidR="00050AC7" w:rsidRPr="00506C2D">
        <w:rPr>
          <w:sz w:val="28"/>
          <w:szCs w:val="20"/>
        </w:rPr>
        <w:t xml:space="preserve">ФП/ФАП </w:t>
      </w:r>
      <w:r w:rsidR="001337CA" w:rsidRPr="00506C2D">
        <w:rPr>
          <w:sz w:val="28"/>
          <w:szCs w:val="20"/>
        </w:rPr>
        <w:t xml:space="preserve">утверждается на год Комиссией по разработке </w:t>
      </w:r>
      <w:r w:rsidR="00342FBA" w:rsidRPr="00506C2D">
        <w:rPr>
          <w:sz w:val="28"/>
          <w:szCs w:val="20"/>
        </w:rPr>
        <w:t>ТП</w:t>
      </w:r>
      <w:r w:rsidR="001337CA" w:rsidRPr="00506C2D">
        <w:rPr>
          <w:sz w:val="28"/>
          <w:szCs w:val="20"/>
        </w:rPr>
        <w:t xml:space="preserve"> ОМС.</w:t>
      </w:r>
    </w:p>
    <w:p w:rsidR="00F362B7" w:rsidRPr="00506C2D" w:rsidRDefault="006B1AB1" w:rsidP="00845AC8">
      <w:pPr>
        <w:pStyle w:val="3"/>
        <w:spacing w:before="12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4.</w:t>
      </w:r>
      <w:r w:rsidR="00000850" w:rsidRPr="00506C2D">
        <w:rPr>
          <w:rFonts w:ascii="Times New Roman" w:hAnsi="Times New Roman"/>
          <w:b w:val="0"/>
          <w:sz w:val="28"/>
          <w:szCs w:val="28"/>
        </w:rPr>
        <w:t>9</w:t>
      </w:r>
      <w:r w:rsidRPr="00506C2D">
        <w:rPr>
          <w:rFonts w:ascii="Times New Roman" w:hAnsi="Times New Roman"/>
          <w:b w:val="0"/>
          <w:sz w:val="28"/>
          <w:szCs w:val="28"/>
        </w:rPr>
        <w:t xml:space="preserve"> </w:t>
      </w:r>
      <w:r w:rsidR="0026256C" w:rsidRPr="00506C2D">
        <w:rPr>
          <w:rFonts w:ascii="Times New Roman" w:hAnsi="Times New Roman"/>
          <w:b w:val="0"/>
          <w:sz w:val="28"/>
          <w:szCs w:val="28"/>
        </w:rPr>
        <w:t xml:space="preserve">Особенности </w:t>
      </w:r>
      <w:r w:rsidR="00466E9C" w:rsidRPr="00506C2D">
        <w:rPr>
          <w:rFonts w:ascii="Times New Roman" w:hAnsi="Times New Roman"/>
          <w:b w:val="0"/>
          <w:sz w:val="28"/>
          <w:szCs w:val="28"/>
        </w:rPr>
        <w:t xml:space="preserve">применения </w:t>
      </w:r>
      <w:r w:rsidR="00E25599" w:rsidRPr="00506C2D">
        <w:rPr>
          <w:rFonts w:ascii="Times New Roman" w:hAnsi="Times New Roman"/>
          <w:b w:val="0"/>
          <w:sz w:val="28"/>
          <w:szCs w:val="28"/>
        </w:rPr>
        <w:t xml:space="preserve">амбулаторных </w:t>
      </w:r>
      <w:r w:rsidR="00466E9C" w:rsidRPr="00506C2D">
        <w:rPr>
          <w:rFonts w:ascii="Times New Roman" w:hAnsi="Times New Roman"/>
          <w:b w:val="0"/>
          <w:sz w:val="28"/>
          <w:szCs w:val="28"/>
        </w:rPr>
        <w:t>тарифов, утвержденных настоящ</w:t>
      </w:r>
      <w:r w:rsidR="005E53C7" w:rsidRPr="00506C2D">
        <w:rPr>
          <w:rFonts w:ascii="Times New Roman" w:hAnsi="Times New Roman"/>
          <w:b w:val="0"/>
          <w:sz w:val="28"/>
          <w:szCs w:val="28"/>
        </w:rPr>
        <w:t>и</w:t>
      </w:r>
      <w:r w:rsidR="00466E9C" w:rsidRPr="00506C2D">
        <w:rPr>
          <w:rFonts w:ascii="Times New Roman" w:hAnsi="Times New Roman"/>
          <w:b w:val="0"/>
          <w:sz w:val="28"/>
          <w:szCs w:val="28"/>
        </w:rPr>
        <w:t>м Соглашени</w:t>
      </w:r>
      <w:r w:rsidR="005E53C7" w:rsidRPr="00506C2D">
        <w:rPr>
          <w:rFonts w:ascii="Times New Roman" w:hAnsi="Times New Roman"/>
          <w:b w:val="0"/>
          <w:sz w:val="28"/>
          <w:szCs w:val="28"/>
        </w:rPr>
        <w:t>ем</w:t>
      </w:r>
    </w:p>
    <w:p w:rsidR="001C2B68" w:rsidRPr="00506C2D" w:rsidRDefault="006B1AB1" w:rsidP="00342FBA">
      <w:pPr>
        <w:ind w:right="126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</w:t>
      </w:r>
      <w:r w:rsidR="00000850" w:rsidRPr="00506C2D">
        <w:rPr>
          <w:sz w:val="28"/>
          <w:szCs w:val="28"/>
        </w:rPr>
        <w:t>9</w:t>
      </w:r>
      <w:r w:rsidRPr="00506C2D">
        <w:rPr>
          <w:sz w:val="28"/>
          <w:szCs w:val="28"/>
        </w:rPr>
        <w:t xml:space="preserve">.1 </w:t>
      </w:r>
      <w:r w:rsidR="004874CD" w:rsidRPr="00506C2D">
        <w:rPr>
          <w:sz w:val="28"/>
          <w:szCs w:val="28"/>
        </w:rPr>
        <w:t>Тариф «Обращение по заболеванию»</w:t>
      </w:r>
      <w:r w:rsidR="004C038A" w:rsidRPr="00506C2D">
        <w:rPr>
          <w:sz w:val="28"/>
          <w:szCs w:val="28"/>
        </w:rPr>
        <w:t xml:space="preserve"> (метод оплаты 1)</w:t>
      </w:r>
      <w:r w:rsidR="004874CD" w:rsidRPr="00506C2D">
        <w:rPr>
          <w:sz w:val="28"/>
          <w:szCs w:val="28"/>
        </w:rPr>
        <w:t xml:space="preserve"> применяется при кратности посещений в </w:t>
      </w:r>
      <w:r w:rsidR="009840B5" w:rsidRPr="00506C2D">
        <w:rPr>
          <w:sz w:val="28"/>
          <w:szCs w:val="28"/>
        </w:rPr>
        <w:t>обращении</w:t>
      </w:r>
      <w:r w:rsidR="00B56F16" w:rsidRPr="00506C2D">
        <w:rPr>
          <w:sz w:val="28"/>
          <w:szCs w:val="28"/>
        </w:rPr>
        <w:t xml:space="preserve"> 2 и более</w:t>
      </w:r>
      <w:r w:rsidR="005D7ED5" w:rsidRPr="00506C2D">
        <w:rPr>
          <w:sz w:val="28"/>
          <w:szCs w:val="28"/>
        </w:rPr>
        <w:t>.</w:t>
      </w:r>
    </w:p>
    <w:p w:rsidR="00730FBF" w:rsidRPr="00506C2D" w:rsidRDefault="008A5F07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4</w:t>
      </w:r>
      <w:r w:rsidR="00EE7FB0" w:rsidRPr="00506C2D">
        <w:rPr>
          <w:sz w:val="28"/>
          <w:szCs w:val="28"/>
        </w:rPr>
        <w:t>.</w:t>
      </w:r>
      <w:r w:rsidR="00000850" w:rsidRPr="00506C2D">
        <w:rPr>
          <w:sz w:val="28"/>
          <w:szCs w:val="28"/>
        </w:rPr>
        <w:t>9</w:t>
      </w:r>
      <w:r w:rsidR="006B1AB1" w:rsidRPr="00506C2D">
        <w:rPr>
          <w:sz w:val="28"/>
          <w:szCs w:val="28"/>
        </w:rPr>
        <w:t>.2</w:t>
      </w:r>
      <w:r w:rsidR="00EE7FB0" w:rsidRPr="00506C2D">
        <w:rPr>
          <w:sz w:val="28"/>
          <w:szCs w:val="28"/>
        </w:rPr>
        <w:t xml:space="preserve"> </w:t>
      </w:r>
      <w:r w:rsidR="00730FBF" w:rsidRPr="00506C2D">
        <w:rPr>
          <w:sz w:val="28"/>
          <w:szCs w:val="28"/>
        </w:rPr>
        <w:t>Тарифы на комплексное посещение при диспансерном наблюдении пациентов с хроническими заболеваниями (кроме онкологических заболеваний, сахарного диабета и болезней системы кровообращения) учитывают все диагностические исследования, предусмотренные порядками, стандартами, клиническими рекомендациями, за исключением исследований, тарифицированных отдельно и оплачиваемых в рамках установленных объемов на их проведение. Также в тариф не включены консультации врачей других специальностей.</w:t>
      </w:r>
    </w:p>
    <w:p w:rsidR="00730FBF" w:rsidRPr="00506C2D" w:rsidRDefault="00730FBF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Тариф комплексного посещения при диспансерном наблюдении пациентов с онкологическими заболеваниями, сахарным диабетом или болезнями системы кровообращения</w:t>
      </w:r>
      <w:r w:rsidR="00C919FD" w:rsidRPr="00506C2D">
        <w:rPr>
          <w:bCs/>
          <w:spacing w:val="-4"/>
          <w:sz w:val="28"/>
          <w:szCs w:val="28"/>
        </w:rPr>
        <w:t xml:space="preserve">, </w:t>
      </w:r>
      <w:r w:rsidR="00C919FD" w:rsidRPr="00506C2D">
        <w:rPr>
          <w:sz w:val="28"/>
          <w:szCs w:val="28"/>
        </w:rPr>
        <w:t>а также детей, проживающих в организациях социального обслуживания (детских домах-интернатах), предоставляющих социальные услуги в стационарной форме,</w:t>
      </w:r>
      <w:r w:rsidRPr="00506C2D">
        <w:rPr>
          <w:sz w:val="28"/>
          <w:szCs w:val="28"/>
        </w:rPr>
        <w:t xml:space="preserve"> складывается из установленной настоящим Соглашением стоимости осмотров, диагностических исследований, предусмотренных стандартами оказания медицинской помощи, клиническими рекомендациями, порядками оказания медицинской помощи, фактически проведенных в каждом конкретном случае (комплексном посещении).</w:t>
      </w:r>
    </w:p>
    <w:p w:rsidR="00730FBF" w:rsidRPr="00506C2D" w:rsidRDefault="00730FBF" w:rsidP="00730FBF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При диспансерном наблюдении пациентов, имеющих несколько диагнозов из числа болезней системы кровообращения (до четырех включительно) возможно проведение и предъявление на оплату всего диагностического объема в составе одного амбулаторного случая. При этом в случае указываются все диагнозы, по которым проводится диспансерное наблюдение, а основной диагноз и метод оплаты выбирается по ведущему заболеванию на момент оказания помощи. Стоимость услуги «Диспансерный прием (осмотр, консультация) врача…» выбирается из числа утвержденных для оплаты позиций в зависимости от количества диагнозов в случае.</w:t>
      </w:r>
    </w:p>
    <w:p w:rsidR="00C919FD" w:rsidRPr="00506C2D" w:rsidRDefault="00C919FD" w:rsidP="00730FBF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случаев диспансерного наблюдения, не включенных в соответствии с настоящим Соглашением в перечень методов оплаты 8.</w:t>
      </w:r>
      <w:proofErr w:type="gramStart"/>
      <w:r w:rsidRPr="00506C2D">
        <w:rPr>
          <w:sz w:val="28"/>
          <w:szCs w:val="28"/>
        </w:rPr>
        <w:t>1.(.)</w:t>
      </w:r>
      <w:proofErr w:type="gramEnd"/>
      <w:r w:rsidRPr="00506C2D">
        <w:rPr>
          <w:sz w:val="28"/>
          <w:szCs w:val="28"/>
        </w:rPr>
        <w:t xml:space="preserve"> - 8.</w:t>
      </w:r>
      <w:r w:rsidR="002B42E3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>.(.), осуществляется по тарифу диспансерного наблюдения в рамках подушевого финансирования (метод оплаты 3.1).</w:t>
      </w:r>
    </w:p>
    <w:p w:rsidR="00E61C29" w:rsidRPr="00506C2D" w:rsidRDefault="001E29F1" w:rsidP="002D19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6C2D">
        <w:rPr>
          <w:rFonts w:eastAsia="Calibri"/>
          <w:sz w:val="28"/>
          <w:szCs w:val="28"/>
          <w:lang w:eastAsia="en-US"/>
        </w:rPr>
        <w:t xml:space="preserve">4.9.3 </w:t>
      </w:r>
      <w:r w:rsidR="00AF6560" w:rsidRPr="00506C2D">
        <w:rPr>
          <w:rFonts w:eastAsia="Calibri"/>
          <w:sz w:val="28"/>
          <w:szCs w:val="28"/>
          <w:lang w:eastAsia="en-US"/>
        </w:rPr>
        <w:t>Тариф</w:t>
      </w:r>
      <w:r w:rsidR="005C7E16" w:rsidRPr="00506C2D">
        <w:rPr>
          <w:rFonts w:eastAsia="Calibri"/>
          <w:sz w:val="28"/>
          <w:szCs w:val="28"/>
          <w:lang w:eastAsia="en-US"/>
        </w:rPr>
        <w:t>ы</w:t>
      </w:r>
      <w:r w:rsidR="00AF6560" w:rsidRPr="00506C2D">
        <w:rPr>
          <w:rFonts w:eastAsia="Calibri"/>
          <w:sz w:val="28"/>
          <w:szCs w:val="28"/>
          <w:lang w:eastAsia="en-US"/>
        </w:rPr>
        <w:t xml:space="preserve"> «Медицинская реабилитация</w:t>
      </w:r>
      <w:proofErr w:type="gramStart"/>
      <w:r w:rsidR="00AF6560" w:rsidRPr="00506C2D">
        <w:rPr>
          <w:rFonts w:eastAsia="Calibri"/>
          <w:sz w:val="28"/>
          <w:szCs w:val="28"/>
          <w:lang w:eastAsia="en-US"/>
        </w:rPr>
        <w:t xml:space="preserve"> </w:t>
      </w:r>
      <w:r w:rsidR="005C7E16" w:rsidRPr="00506C2D">
        <w:rPr>
          <w:rFonts w:eastAsia="Calibri"/>
          <w:sz w:val="28"/>
          <w:szCs w:val="28"/>
          <w:lang w:eastAsia="en-US"/>
        </w:rPr>
        <w:t>….</w:t>
      </w:r>
      <w:proofErr w:type="gramEnd"/>
      <w:r w:rsidR="005C7E16" w:rsidRPr="00506C2D">
        <w:rPr>
          <w:rFonts w:eastAsia="Calibri"/>
          <w:sz w:val="28"/>
          <w:szCs w:val="28"/>
          <w:lang w:eastAsia="en-US"/>
        </w:rPr>
        <w:t xml:space="preserve">» в амбулаторных условиях </w:t>
      </w:r>
      <w:r w:rsidR="00FC4AA5" w:rsidRPr="00506C2D">
        <w:rPr>
          <w:rFonts w:eastAsia="Calibri"/>
          <w:sz w:val="28"/>
          <w:szCs w:val="28"/>
          <w:lang w:eastAsia="en-US"/>
        </w:rPr>
        <w:t>учитывают перечень, объем и кратность услуг</w:t>
      </w:r>
      <w:r w:rsidR="00324105" w:rsidRPr="00506C2D">
        <w:rPr>
          <w:rFonts w:eastAsia="Calibri"/>
          <w:sz w:val="28"/>
          <w:szCs w:val="28"/>
          <w:lang w:eastAsia="en-US"/>
        </w:rPr>
        <w:t xml:space="preserve"> в</w:t>
      </w:r>
      <w:r w:rsidR="00FC4AA5" w:rsidRPr="00506C2D">
        <w:rPr>
          <w:rFonts w:eastAsia="Calibri"/>
          <w:sz w:val="28"/>
          <w:szCs w:val="28"/>
          <w:lang w:eastAsia="en-US"/>
        </w:rPr>
        <w:t xml:space="preserve"> соответств</w:t>
      </w:r>
      <w:r w:rsidR="00324105" w:rsidRPr="00506C2D">
        <w:rPr>
          <w:rFonts w:eastAsia="Calibri"/>
          <w:sz w:val="28"/>
          <w:szCs w:val="28"/>
          <w:lang w:eastAsia="en-US"/>
        </w:rPr>
        <w:t xml:space="preserve">ии с </w:t>
      </w:r>
      <w:r w:rsidR="00990A1A" w:rsidRPr="00506C2D">
        <w:rPr>
          <w:rFonts w:eastAsia="Calibri"/>
          <w:sz w:val="28"/>
          <w:szCs w:val="28"/>
          <w:lang w:eastAsia="en-US"/>
        </w:rPr>
        <w:t xml:space="preserve">соответствующим </w:t>
      </w:r>
      <w:r w:rsidR="00AF6560" w:rsidRPr="00506C2D">
        <w:rPr>
          <w:rFonts w:eastAsia="Calibri"/>
          <w:sz w:val="28"/>
          <w:szCs w:val="28"/>
          <w:lang w:eastAsia="en-US"/>
        </w:rPr>
        <w:t>Распоряжени</w:t>
      </w:r>
      <w:r w:rsidR="00F42B89" w:rsidRPr="00506C2D">
        <w:rPr>
          <w:rFonts w:eastAsia="Calibri"/>
          <w:sz w:val="28"/>
          <w:szCs w:val="28"/>
          <w:lang w:eastAsia="en-US"/>
        </w:rPr>
        <w:t>ем</w:t>
      </w:r>
      <w:r w:rsidR="00AF6560" w:rsidRPr="00506C2D">
        <w:rPr>
          <w:rFonts w:eastAsia="Calibri"/>
          <w:sz w:val="28"/>
          <w:szCs w:val="28"/>
          <w:lang w:eastAsia="en-US"/>
        </w:rPr>
        <w:t xml:space="preserve"> министерства здравоохранения </w:t>
      </w:r>
      <w:r w:rsidR="00FC4AA5" w:rsidRPr="00506C2D">
        <w:rPr>
          <w:rFonts w:eastAsia="Calibri"/>
          <w:sz w:val="28"/>
          <w:szCs w:val="28"/>
          <w:lang w:eastAsia="en-US"/>
        </w:rPr>
        <w:t>Оренбургской области</w:t>
      </w:r>
      <w:r w:rsidR="00E61C29" w:rsidRPr="00506C2D">
        <w:rPr>
          <w:rFonts w:eastAsia="Calibri"/>
          <w:sz w:val="28"/>
          <w:szCs w:val="28"/>
          <w:lang w:eastAsia="en-US"/>
        </w:rPr>
        <w:t>.</w:t>
      </w:r>
    </w:p>
    <w:p w:rsidR="0010608C" w:rsidRPr="00506C2D" w:rsidRDefault="00226C54" w:rsidP="0010608C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4.9.4 </w:t>
      </w:r>
      <w:r w:rsidR="0010608C" w:rsidRPr="00506C2D">
        <w:rPr>
          <w:bCs/>
          <w:sz w:val="28"/>
          <w:szCs w:val="28"/>
        </w:rPr>
        <w:t xml:space="preserve">Оплата медицинской помощи Центров здоровья при первичном обращении граждан </w:t>
      </w:r>
      <w:r w:rsidR="00A02B2D" w:rsidRPr="00506C2D">
        <w:rPr>
          <w:bCs/>
          <w:sz w:val="28"/>
          <w:szCs w:val="28"/>
        </w:rPr>
        <w:t>осуществляется</w:t>
      </w:r>
      <w:r w:rsidR="0010608C" w:rsidRPr="00506C2D">
        <w:rPr>
          <w:bCs/>
          <w:sz w:val="28"/>
          <w:szCs w:val="28"/>
        </w:rPr>
        <w:t xml:space="preserve"> по тариф</w:t>
      </w:r>
      <w:r w:rsidR="000D65BC" w:rsidRPr="00506C2D">
        <w:rPr>
          <w:bCs/>
          <w:sz w:val="28"/>
          <w:szCs w:val="28"/>
        </w:rPr>
        <w:t>ам</w:t>
      </w:r>
      <w:r w:rsidR="0010608C" w:rsidRPr="00506C2D">
        <w:rPr>
          <w:bCs/>
          <w:sz w:val="28"/>
          <w:szCs w:val="28"/>
        </w:rPr>
        <w:t xml:space="preserve"> законченного случая «</w:t>
      </w:r>
      <w:r w:rsidR="000D65BC" w:rsidRPr="00506C2D">
        <w:rPr>
          <w:bCs/>
          <w:sz w:val="28"/>
          <w:szCs w:val="28"/>
        </w:rPr>
        <w:t>Индивидуальное углубленное профилактическое консультирование и разработка индивидуальной программы по ведению здорового образа жизни / рекомендация индивидуальной программы здорового питания</w:t>
      </w:r>
      <w:r w:rsidR="0010608C" w:rsidRPr="00506C2D">
        <w:rPr>
          <w:bCs/>
          <w:sz w:val="28"/>
          <w:szCs w:val="28"/>
        </w:rPr>
        <w:t>»</w:t>
      </w:r>
      <w:r w:rsidR="00A02B2D" w:rsidRPr="00506C2D">
        <w:rPr>
          <w:bCs/>
          <w:sz w:val="28"/>
          <w:szCs w:val="28"/>
        </w:rPr>
        <w:t xml:space="preserve"> для взрослых и «Комплексное обследование в Центре здоровья» для детей</w:t>
      </w:r>
      <w:r w:rsidR="0010608C" w:rsidRPr="00506C2D">
        <w:rPr>
          <w:bCs/>
          <w:sz w:val="28"/>
          <w:szCs w:val="28"/>
        </w:rPr>
        <w:t>, котор</w:t>
      </w:r>
      <w:r w:rsidR="00A02B2D" w:rsidRPr="00506C2D">
        <w:rPr>
          <w:bCs/>
          <w:sz w:val="28"/>
          <w:szCs w:val="28"/>
        </w:rPr>
        <w:t>ы</w:t>
      </w:r>
      <w:r w:rsidR="0010608C" w:rsidRPr="00506C2D">
        <w:rPr>
          <w:bCs/>
          <w:sz w:val="28"/>
          <w:szCs w:val="28"/>
        </w:rPr>
        <w:t>е включа</w:t>
      </w:r>
      <w:r w:rsidR="00A02B2D" w:rsidRPr="00506C2D">
        <w:rPr>
          <w:bCs/>
          <w:sz w:val="28"/>
          <w:szCs w:val="28"/>
        </w:rPr>
        <w:t>ю</w:t>
      </w:r>
      <w:r w:rsidR="0010608C" w:rsidRPr="00506C2D">
        <w:rPr>
          <w:bCs/>
          <w:sz w:val="28"/>
          <w:szCs w:val="28"/>
        </w:rPr>
        <w:t xml:space="preserve">т в себя полный комплекс диагностических услуг, предусмотренный соответствующими нормативными документами, и посещение врача, не более одного раза в год на 1 застрахованного. </w:t>
      </w:r>
    </w:p>
    <w:p w:rsidR="0010608C" w:rsidRPr="00506C2D" w:rsidRDefault="0010608C" w:rsidP="0010608C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Оплата посещений в Центры здоровья с целью динамического наблюдения осуществляется по тариф</w:t>
      </w:r>
      <w:r w:rsidR="00A02B2D" w:rsidRPr="00506C2D">
        <w:rPr>
          <w:bCs/>
          <w:sz w:val="28"/>
          <w:szCs w:val="28"/>
        </w:rPr>
        <w:t>ам</w:t>
      </w:r>
      <w:r w:rsidRPr="00506C2D">
        <w:rPr>
          <w:bCs/>
          <w:sz w:val="28"/>
          <w:szCs w:val="28"/>
        </w:rPr>
        <w:t xml:space="preserve"> законченного случая </w:t>
      </w:r>
      <w:r w:rsidR="00A02B2D" w:rsidRPr="00506C2D">
        <w:rPr>
          <w:bCs/>
          <w:sz w:val="28"/>
          <w:szCs w:val="28"/>
        </w:rPr>
        <w:t xml:space="preserve">«Динамическое/диспансерное наблюдение (взрослые)» и </w:t>
      </w:r>
      <w:r w:rsidRPr="00506C2D">
        <w:rPr>
          <w:bCs/>
          <w:sz w:val="28"/>
          <w:szCs w:val="28"/>
        </w:rPr>
        <w:t>«Динамическое наблюдение в Центре здоровья</w:t>
      </w:r>
      <w:r w:rsidR="00A02B2D" w:rsidRPr="00506C2D">
        <w:rPr>
          <w:bCs/>
          <w:sz w:val="28"/>
          <w:szCs w:val="28"/>
        </w:rPr>
        <w:t xml:space="preserve"> (дети)</w:t>
      </w:r>
      <w:r w:rsidRPr="00506C2D">
        <w:rPr>
          <w:bCs/>
          <w:sz w:val="28"/>
          <w:szCs w:val="28"/>
        </w:rPr>
        <w:t xml:space="preserve">» </w:t>
      </w:r>
      <w:r w:rsidRPr="00506C2D">
        <w:rPr>
          <w:bCs/>
          <w:sz w:val="28"/>
          <w:szCs w:val="28"/>
        </w:rPr>
        <w:lastRenderedPageBreak/>
        <w:t xml:space="preserve">в объеме не более </w:t>
      </w:r>
      <w:r w:rsidR="00A02B2D" w:rsidRPr="00506C2D">
        <w:rPr>
          <w:bCs/>
          <w:sz w:val="28"/>
          <w:szCs w:val="28"/>
        </w:rPr>
        <w:t>трех</w:t>
      </w:r>
      <w:r w:rsidRPr="00506C2D">
        <w:rPr>
          <w:bCs/>
          <w:sz w:val="28"/>
          <w:szCs w:val="28"/>
        </w:rPr>
        <w:t xml:space="preserve"> случаев на каждого застрахованного в год и только после прохождения им ранее комплексного обследования. </w:t>
      </w:r>
    </w:p>
    <w:p w:rsidR="0049415F" w:rsidRPr="00506C2D" w:rsidRDefault="00024878" w:rsidP="00361471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4.9.5</w:t>
      </w:r>
      <w:r w:rsidR="00711DFF" w:rsidRPr="00506C2D">
        <w:rPr>
          <w:sz w:val="28"/>
          <w:szCs w:val="28"/>
        </w:rPr>
        <w:t xml:space="preserve"> </w:t>
      </w:r>
      <w:r w:rsidR="0049415F" w:rsidRPr="00506C2D">
        <w:rPr>
          <w:sz w:val="28"/>
          <w:szCs w:val="28"/>
        </w:rPr>
        <w:t xml:space="preserve">Тарифы «Дистанционное наблюдение за показателями уровня глюкозы крови» и «Дистанционное наблюдение за показателями артериального давления» применяются в случаях организации </w:t>
      </w:r>
      <w:r w:rsidR="0049415F" w:rsidRPr="00506C2D">
        <w:rPr>
          <w:bCs/>
          <w:sz w:val="28"/>
          <w:szCs w:val="28"/>
        </w:rPr>
        <w:t xml:space="preserve">дистанционного мониторинга за состоянием здоровья пациентов в </w:t>
      </w:r>
      <w:r w:rsidR="0049415F" w:rsidRPr="00506C2D">
        <w:rPr>
          <w:sz w:val="28"/>
          <w:szCs w:val="28"/>
        </w:rPr>
        <w:t>соответствии с распоряжением Министерства здравоохранения Оренбургской области.</w:t>
      </w:r>
    </w:p>
    <w:p w:rsidR="00361471" w:rsidRPr="00506C2D" w:rsidRDefault="00361471" w:rsidP="00361471">
      <w:pPr>
        <w:ind w:firstLine="708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Оплата </w:t>
      </w:r>
      <w:r w:rsidR="0049415F" w:rsidRPr="00506C2D">
        <w:rPr>
          <w:sz w:val="28"/>
          <w:szCs w:val="28"/>
        </w:rPr>
        <w:t>по данным позициям</w:t>
      </w:r>
      <w:r w:rsidRPr="00506C2D">
        <w:rPr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осуществляется за 1 месяц дистанционного наблюдения (не календарный) и при условии выполнения объема измерений не менее чем за 85% дней в месяц не менее чем 2 раза в день (не менее 51 измерения в месяц).</w:t>
      </w:r>
    </w:p>
    <w:p w:rsidR="00EE7FB0" w:rsidRPr="00506C2D" w:rsidRDefault="00F71C53" w:rsidP="003F6332">
      <w:pPr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4.</w:t>
      </w:r>
      <w:r w:rsidR="00000850" w:rsidRPr="00506C2D">
        <w:rPr>
          <w:bCs/>
          <w:sz w:val="28"/>
          <w:szCs w:val="28"/>
        </w:rPr>
        <w:t>9</w:t>
      </w:r>
      <w:r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6</w:t>
      </w:r>
      <w:r w:rsidR="00EE7FB0" w:rsidRPr="00506C2D">
        <w:rPr>
          <w:bCs/>
          <w:sz w:val="28"/>
          <w:szCs w:val="28"/>
        </w:rPr>
        <w:t xml:space="preserve"> Тариф «Гематология (</w:t>
      </w:r>
      <w:r w:rsidR="00EE7FB0" w:rsidRPr="00506C2D">
        <w:rPr>
          <w:sz w:val="28"/>
          <w:szCs w:val="28"/>
        </w:rPr>
        <w:t>диагностик</w:t>
      </w:r>
      <w:r w:rsidR="009F50EE" w:rsidRPr="00506C2D">
        <w:rPr>
          <w:sz w:val="28"/>
          <w:szCs w:val="28"/>
        </w:rPr>
        <w:t>а</w:t>
      </w:r>
      <w:r w:rsidR="00EE7FB0" w:rsidRPr="00506C2D">
        <w:rPr>
          <w:sz w:val="28"/>
          <w:szCs w:val="28"/>
        </w:rPr>
        <w:t xml:space="preserve"> </w:t>
      </w:r>
      <w:proofErr w:type="spellStart"/>
      <w:r w:rsidR="00EE7FB0" w:rsidRPr="00506C2D">
        <w:rPr>
          <w:sz w:val="28"/>
          <w:szCs w:val="28"/>
        </w:rPr>
        <w:t>гемобластозов</w:t>
      </w:r>
      <w:proofErr w:type="spellEnd"/>
      <w:r w:rsidR="00EE7FB0" w:rsidRPr="00506C2D">
        <w:rPr>
          <w:bCs/>
          <w:sz w:val="28"/>
          <w:szCs w:val="28"/>
        </w:rPr>
        <w:t>)</w:t>
      </w:r>
      <w:r w:rsidR="00FC1A0B" w:rsidRPr="00506C2D">
        <w:rPr>
          <w:bCs/>
          <w:sz w:val="28"/>
          <w:szCs w:val="28"/>
        </w:rPr>
        <w:t>»</w:t>
      </w:r>
      <w:r w:rsidR="00EE7FB0" w:rsidRPr="00506C2D">
        <w:rPr>
          <w:bCs/>
          <w:sz w:val="28"/>
          <w:szCs w:val="28"/>
        </w:rPr>
        <w:t xml:space="preserve"> применяется для возмещения </w:t>
      </w:r>
      <w:r w:rsidR="00FC1A0B" w:rsidRPr="00506C2D">
        <w:rPr>
          <w:bCs/>
          <w:sz w:val="28"/>
          <w:szCs w:val="28"/>
        </w:rPr>
        <w:t>медицинским организациям, имеющим лицензию по профилю «</w:t>
      </w:r>
      <w:r w:rsidR="003F6332" w:rsidRPr="00506C2D">
        <w:rPr>
          <w:bCs/>
          <w:sz w:val="28"/>
          <w:szCs w:val="28"/>
        </w:rPr>
        <w:t>Г</w:t>
      </w:r>
      <w:r w:rsidR="00FC1A0B" w:rsidRPr="00506C2D">
        <w:rPr>
          <w:bCs/>
          <w:sz w:val="28"/>
          <w:szCs w:val="28"/>
        </w:rPr>
        <w:t xml:space="preserve">ематология», затрат </w:t>
      </w:r>
      <w:r w:rsidR="00EE7FB0" w:rsidRPr="00506C2D">
        <w:rPr>
          <w:bCs/>
          <w:sz w:val="28"/>
          <w:szCs w:val="28"/>
        </w:rPr>
        <w:t xml:space="preserve">на современные </w:t>
      </w:r>
      <w:r w:rsidR="00EE7FB0" w:rsidRPr="00506C2D">
        <w:rPr>
          <w:sz w:val="28"/>
          <w:szCs w:val="28"/>
        </w:rPr>
        <w:t>методы диагностики злокачественных новообразований</w:t>
      </w:r>
      <w:r w:rsidR="00EE7FB0" w:rsidRPr="00506C2D">
        <w:rPr>
          <w:rFonts w:eastAsia="Calibri"/>
          <w:sz w:val="28"/>
          <w:szCs w:val="28"/>
        </w:rPr>
        <w:t xml:space="preserve"> лимфоидной, кроветворной и родственных им тканей, в том числе по кодам МКБ-10: C81-C96</w:t>
      </w:r>
      <w:r w:rsidR="002D193F" w:rsidRPr="00506C2D">
        <w:rPr>
          <w:rFonts w:eastAsia="Calibri"/>
          <w:sz w:val="28"/>
          <w:szCs w:val="28"/>
        </w:rPr>
        <w:t>,</w:t>
      </w:r>
      <w:r w:rsidR="00EE7FB0" w:rsidRPr="00506C2D">
        <w:rPr>
          <w:sz w:val="28"/>
          <w:szCs w:val="28"/>
        </w:rPr>
        <w:t xml:space="preserve"> включающие: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исследование уровня </w:t>
      </w:r>
      <w:proofErr w:type="spellStart"/>
      <w:r w:rsidR="00EE7FB0" w:rsidRPr="00506C2D">
        <w:rPr>
          <w:sz w:val="28"/>
          <w:szCs w:val="28"/>
        </w:rPr>
        <w:t>парапротеинов</w:t>
      </w:r>
      <w:proofErr w:type="spellEnd"/>
      <w:r w:rsidR="00EE7FB0" w:rsidRPr="00506C2D">
        <w:rPr>
          <w:sz w:val="28"/>
          <w:szCs w:val="28"/>
        </w:rPr>
        <w:t xml:space="preserve"> в крови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исследование уровня </w:t>
      </w:r>
      <w:proofErr w:type="spellStart"/>
      <w:r w:rsidR="00EE7FB0" w:rsidRPr="00506C2D">
        <w:rPr>
          <w:sz w:val="28"/>
          <w:szCs w:val="28"/>
        </w:rPr>
        <w:t>парапротеинов</w:t>
      </w:r>
      <w:proofErr w:type="spellEnd"/>
      <w:r w:rsidR="00EE7FB0" w:rsidRPr="00506C2D">
        <w:rPr>
          <w:sz w:val="28"/>
          <w:szCs w:val="28"/>
        </w:rPr>
        <w:t xml:space="preserve"> в моче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цитогенетическое исследование костного мозга</w:t>
      </w:r>
      <w:r w:rsidRPr="00506C2D">
        <w:rPr>
          <w:sz w:val="28"/>
          <w:szCs w:val="28"/>
        </w:rPr>
        <w:t>;</w:t>
      </w:r>
    </w:p>
    <w:p w:rsidR="00EE7FB0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EE7FB0" w:rsidRPr="00506C2D">
        <w:rPr>
          <w:sz w:val="28"/>
          <w:szCs w:val="28"/>
        </w:rPr>
        <w:t xml:space="preserve"> </w:t>
      </w:r>
      <w:proofErr w:type="spellStart"/>
      <w:r w:rsidR="00EE7FB0" w:rsidRPr="00506C2D">
        <w:rPr>
          <w:sz w:val="28"/>
          <w:szCs w:val="28"/>
        </w:rPr>
        <w:t>иммунофенотипирование</w:t>
      </w:r>
      <w:proofErr w:type="spellEnd"/>
      <w:r w:rsidR="00EE7FB0" w:rsidRPr="00506C2D">
        <w:rPr>
          <w:sz w:val="28"/>
          <w:szCs w:val="28"/>
        </w:rPr>
        <w:t xml:space="preserve"> периферической крови при новообразованиях</w:t>
      </w:r>
      <w:r w:rsidRPr="00506C2D">
        <w:rPr>
          <w:sz w:val="28"/>
          <w:szCs w:val="28"/>
        </w:rPr>
        <w:t>;</w:t>
      </w:r>
    </w:p>
    <w:p w:rsidR="003606CD" w:rsidRPr="00506C2D" w:rsidRDefault="002D193F" w:rsidP="003F6332">
      <w:pPr>
        <w:ind w:firstLine="709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3606CD" w:rsidRPr="00506C2D">
        <w:rPr>
          <w:sz w:val="28"/>
          <w:szCs w:val="28"/>
        </w:rPr>
        <w:t xml:space="preserve"> определение </w:t>
      </w:r>
      <w:proofErr w:type="spellStart"/>
      <w:r w:rsidR="003606CD" w:rsidRPr="00506C2D">
        <w:rPr>
          <w:sz w:val="28"/>
          <w:szCs w:val="28"/>
        </w:rPr>
        <w:t>посттрансплантационного</w:t>
      </w:r>
      <w:proofErr w:type="spellEnd"/>
      <w:r w:rsidR="003606CD" w:rsidRPr="00506C2D">
        <w:rPr>
          <w:sz w:val="28"/>
          <w:szCs w:val="28"/>
        </w:rPr>
        <w:t xml:space="preserve"> </w:t>
      </w:r>
      <w:proofErr w:type="spellStart"/>
      <w:r w:rsidR="003606CD" w:rsidRPr="00506C2D">
        <w:rPr>
          <w:sz w:val="28"/>
          <w:szCs w:val="28"/>
        </w:rPr>
        <w:t>химеризма</w:t>
      </w:r>
      <w:proofErr w:type="spellEnd"/>
      <w:r w:rsidRPr="00506C2D">
        <w:rPr>
          <w:sz w:val="28"/>
          <w:szCs w:val="28"/>
        </w:rPr>
        <w:t>.</w:t>
      </w:r>
    </w:p>
    <w:p w:rsidR="00815765" w:rsidRPr="00506C2D" w:rsidRDefault="002D193F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7</w:t>
      </w:r>
      <w:r w:rsidR="00815765" w:rsidRPr="00506C2D">
        <w:rPr>
          <w:sz w:val="28"/>
          <w:szCs w:val="28"/>
        </w:rPr>
        <w:t xml:space="preserve"> Тариф ежегодных профилактических осмотров несовершеннолетних и диспансеризации детей-сирот включает в себя профилактический прием врача-стоматолога в декретированные сроки, предусмотренные соответствующими порядками Министерства здравоохранения РФ.</w:t>
      </w:r>
    </w:p>
    <w:p w:rsidR="00182FC6" w:rsidRPr="00506C2D" w:rsidRDefault="002D193F" w:rsidP="00182FC6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8</w:t>
      </w:r>
      <w:r w:rsidR="00F71C53" w:rsidRPr="00506C2D">
        <w:rPr>
          <w:bCs/>
          <w:sz w:val="28"/>
          <w:szCs w:val="28"/>
        </w:rPr>
        <w:t xml:space="preserve"> </w:t>
      </w:r>
      <w:r w:rsidR="00AF77C5" w:rsidRPr="00506C2D">
        <w:rPr>
          <w:sz w:val="28"/>
          <w:szCs w:val="28"/>
        </w:rPr>
        <w:t>Тариф законченного случая наблюдения женщин в период беременности включает в себя осмотры врачами: акушером-гинекологом</w:t>
      </w:r>
      <w:r w:rsidR="00786B04" w:rsidRPr="00506C2D">
        <w:rPr>
          <w:sz w:val="28"/>
          <w:szCs w:val="28"/>
        </w:rPr>
        <w:t xml:space="preserve"> (в среднем 12, но не менее </w:t>
      </w:r>
      <w:r w:rsidR="00ED1D2D" w:rsidRPr="00506C2D">
        <w:rPr>
          <w:sz w:val="28"/>
          <w:szCs w:val="28"/>
        </w:rPr>
        <w:t xml:space="preserve">5 </w:t>
      </w:r>
      <w:r w:rsidR="00AF77C5" w:rsidRPr="00506C2D">
        <w:rPr>
          <w:sz w:val="28"/>
          <w:szCs w:val="28"/>
        </w:rPr>
        <w:t>раз), терапевтом (не менее 2 раз</w:t>
      </w:r>
      <w:r w:rsidR="00786B04" w:rsidRPr="00506C2D">
        <w:rPr>
          <w:sz w:val="28"/>
          <w:szCs w:val="28"/>
        </w:rPr>
        <w:t>), офтальмологом (не менее 1</w:t>
      </w:r>
      <w:r w:rsidR="00AF77C5" w:rsidRPr="00506C2D">
        <w:rPr>
          <w:sz w:val="28"/>
          <w:szCs w:val="28"/>
        </w:rPr>
        <w:t xml:space="preserve"> </w:t>
      </w:r>
      <w:r w:rsidR="00786B04" w:rsidRPr="00506C2D">
        <w:rPr>
          <w:sz w:val="28"/>
          <w:szCs w:val="28"/>
        </w:rPr>
        <w:t xml:space="preserve">раза), стоматологом (не менее </w:t>
      </w:r>
      <w:r w:rsidR="00ED1D2D" w:rsidRPr="00506C2D">
        <w:rPr>
          <w:sz w:val="28"/>
          <w:szCs w:val="28"/>
        </w:rPr>
        <w:t xml:space="preserve">1 </w:t>
      </w:r>
      <w:r w:rsidR="00AF77C5" w:rsidRPr="00506C2D">
        <w:rPr>
          <w:sz w:val="28"/>
          <w:szCs w:val="28"/>
        </w:rPr>
        <w:t>раз</w:t>
      </w:r>
      <w:r w:rsidR="00ED1D2D" w:rsidRPr="00506C2D">
        <w:rPr>
          <w:sz w:val="28"/>
          <w:szCs w:val="28"/>
        </w:rPr>
        <w:t>а</w:t>
      </w:r>
      <w:r w:rsidR="00AF77C5" w:rsidRPr="00506C2D">
        <w:rPr>
          <w:sz w:val="28"/>
          <w:szCs w:val="28"/>
        </w:rPr>
        <w:t xml:space="preserve">). </w:t>
      </w:r>
    </w:p>
    <w:p w:rsidR="00182FC6" w:rsidRPr="00506C2D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законченного случая производится поэтапно (ежемесячно) в размере</w:t>
      </w:r>
      <w:r w:rsidR="00182FC6" w:rsidRPr="00506C2D">
        <w:rPr>
          <w:sz w:val="28"/>
          <w:szCs w:val="28"/>
        </w:rPr>
        <w:t>:</w:t>
      </w:r>
    </w:p>
    <w:p w:rsidR="00182FC6" w:rsidRPr="00506C2D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 тарифа первого этапа:</w:t>
      </w:r>
    </w:p>
    <w:p w:rsidR="00182FC6" w:rsidRPr="00506C2D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</w:t>
      </w:r>
      <w:r w:rsidR="00AF77C5" w:rsidRPr="00506C2D">
        <w:rPr>
          <w:sz w:val="28"/>
          <w:szCs w:val="28"/>
        </w:rPr>
        <w:t xml:space="preserve"> тарифа</w:t>
      </w:r>
      <w:r w:rsidRPr="00506C2D">
        <w:rPr>
          <w:sz w:val="28"/>
          <w:szCs w:val="28"/>
        </w:rPr>
        <w:t xml:space="preserve"> на последующие этапы</w:t>
      </w:r>
      <w:r w:rsidR="00AF77C5" w:rsidRPr="00506C2D">
        <w:rPr>
          <w:sz w:val="28"/>
          <w:szCs w:val="28"/>
        </w:rPr>
        <w:t xml:space="preserve">. </w:t>
      </w:r>
    </w:p>
    <w:p w:rsidR="00016B9F" w:rsidRPr="00506C2D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Общее количество этапов для целей оплаты не должно превышать семи.</w:t>
      </w:r>
      <w:r w:rsidR="00B56F16" w:rsidRPr="00506C2D">
        <w:rPr>
          <w:sz w:val="28"/>
          <w:szCs w:val="28"/>
        </w:rPr>
        <w:t xml:space="preserve"> </w:t>
      </w:r>
    </w:p>
    <w:p w:rsidR="00AF77C5" w:rsidRPr="00506C2D" w:rsidRDefault="00786B04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024878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 xml:space="preserve"> </w:t>
      </w:r>
      <w:r w:rsidR="00226C54" w:rsidRPr="00506C2D">
        <w:rPr>
          <w:sz w:val="28"/>
          <w:szCs w:val="28"/>
        </w:rPr>
        <w:t>Н</w:t>
      </w:r>
      <w:r w:rsidR="00AF77C5" w:rsidRPr="00506C2D">
        <w:rPr>
          <w:sz w:val="28"/>
          <w:szCs w:val="28"/>
        </w:rPr>
        <w:t>еотложн</w:t>
      </w:r>
      <w:r w:rsidR="00226C54" w:rsidRPr="00506C2D">
        <w:rPr>
          <w:sz w:val="28"/>
          <w:szCs w:val="28"/>
        </w:rPr>
        <w:t>ая</w:t>
      </w:r>
      <w:r w:rsidR="00AF77C5" w:rsidRPr="00506C2D">
        <w:rPr>
          <w:sz w:val="28"/>
          <w:szCs w:val="28"/>
        </w:rPr>
        <w:t xml:space="preserve"> помощ</w:t>
      </w:r>
      <w:r w:rsidR="00226C54" w:rsidRPr="00506C2D">
        <w:rPr>
          <w:sz w:val="28"/>
          <w:szCs w:val="28"/>
        </w:rPr>
        <w:t>ь</w:t>
      </w:r>
      <w:r w:rsidR="00AF77C5" w:rsidRPr="00506C2D">
        <w:rPr>
          <w:sz w:val="28"/>
          <w:szCs w:val="28"/>
        </w:rPr>
        <w:t xml:space="preserve"> в приемном отделении медицинской организации, в которую пациент был впоследствии госпитализирован, не </w:t>
      </w:r>
      <w:r w:rsidR="00F81D70" w:rsidRPr="00506C2D">
        <w:rPr>
          <w:sz w:val="28"/>
          <w:szCs w:val="28"/>
        </w:rPr>
        <w:t xml:space="preserve">подлежит </w:t>
      </w:r>
      <w:r w:rsidR="00226C54" w:rsidRPr="00506C2D">
        <w:rPr>
          <w:sz w:val="28"/>
          <w:szCs w:val="28"/>
        </w:rPr>
        <w:t>предъявлению в реестре счетов.</w:t>
      </w:r>
    </w:p>
    <w:p w:rsidR="0026256C" w:rsidRPr="00506C2D" w:rsidRDefault="00786B04" w:rsidP="003F6332">
      <w:pPr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4</w:t>
      </w:r>
      <w:r w:rsidR="00F71C53" w:rsidRPr="00506C2D">
        <w:rPr>
          <w:bCs/>
          <w:sz w:val="28"/>
          <w:szCs w:val="28"/>
        </w:rPr>
        <w:t>.</w:t>
      </w:r>
      <w:r w:rsidR="00000850" w:rsidRPr="00506C2D">
        <w:rPr>
          <w:bCs/>
          <w:sz w:val="28"/>
          <w:szCs w:val="28"/>
        </w:rPr>
        <w:t>9</w:t>
      </w:r>
      <w:r w:rsidR="00F71C53" w:rsidRPr="00506C2D">
        <w:rPr>
          <w:bCs/>
          <w:sz w:val="28"/>
          <w:szCs w:val="28"/>
        </w:rPr>
        <w:t>.</w:t>
      </w:r>
      <w:r w:rsidR="001E29F1" w:rsidRPr="00506C2D">
        <w:rPr>
          <w:bCs/>
          <w:sz w:val="28"/>
          <w:szCs w:val="28"/>
        </w:rPr>
        <w:t>1</w:t>
      </w:r>
      <w:r w:rsidR="00876ECB" w:rsidRPr="00506C2D">
        <w:rPr>
          <w:bCs/>
          <w:sz w:val="28"/>
          <w:szCs w:val="28"/>
        </w:rPr>
        <w:t>0</w:t>
      </w:r>
      <w:r w:rsidR="00F71C53" w:rsidRPr="00506C2D">
        <w:rPr>
          <w:bCs/>
          <w:sz w:val="28"/>
          <w:szCs w:val="28"/>
        </w:rPr>
        <w:t xml:space="preserve"> </w:t>
      </w:r>
      <w:r w:rsidR="0026256C" w:rsidRPr="00506C2D">
        <w:rPr>
          <w:sz w:val="28"/>
          <w:szCs w:val="28"/>
        </w:rPr>
        <w:t>Тариф «</w:t>
      </w:r>
      <w:r w:rsidR="003F6332" w:rsidRPr="00506C2D">
        <w:rPr>
          <w:sz w:val="28"/>
          <w:szCs w:val="28"/>
        </w:rPr>
        <w:t>К</w:t>
      </w:r>
      <w:r w:rsidR="0026256C" w:rsidRPr="00506C2D">
        <w:rPr>
          <w:sz w:val="28"/>
          <w:szCs w:val="28"/>
        </w:rPr>
        <w:t xml:space="preserve">омплексное обследование репродуктивных органов у женщин в целях раннего выявления новообразований» применяется </w:t>
      </w:r>
      <w:r w:rsidR="00272822" w:rsidRPr="00506C2D">
        <w:rPr>
          <w:sz w:val="28"/>
          <w:szCs w:val="28"/>
        </w:rPr>
        <w:t xml:space="preserve">при оказании амбулаторной помощи в благотворительном медицинском диагностическом центре женского здоровья «Белая роза» </w:t>
      </w:r>
      <w:r w:rsidR="0026256C" w:rsidRPr="00506C2D">
        <w:rPr>
          <w:sz w:val="28"/>
          <w:szCs w:val="28"/>
        </w:rPr>
        <w:t>в объеме, предусмотренном соответствующими нормативными документами, не более одного раза в год</w:t>
      </w:r>
      <w:r w:rsidR="00357C01" w:rsidRPr="00506C2D">
        <w:rPr>
          <w:sz w:val="28"/>
          <w:szCs w:val="28"/>
        </w:rPr>
        <w:t>.</w:t>
      </w:r>
    </w:p>
    <w:p w:rsidR="00180E71" w:rsidRPr="00506C2D" w:rsidRDefault="00786B04" w:rsidP="00C57BB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00850" w:rsidRPr="00506C2D">
        <w:rPr>
          <w:sz w:val="28"/>
          <w:szCs w:val="28"/>
        </w:rPr>
        <w:t>.9</w:t>
      </w:r>
      <w:r w:rsidR="00F71C53" w:rsidRPr="00506C2D">
        <w:rPr>
          <w:sz w:val="28"/>
          <w:szCs w:val="28"/>
        </w:rPr>
        <w:t>.</w:t>
      </w:r>
      <w:r w:rsidR="001E29F1" w:rsidRPr="00506C2D">
        <w:rPr>
          <w:sz w:val="28"/>
          <w:szCs w:val="28"/>
        </w:rPr>
        <w:t>1</w:t>
      </w:r>
      <w:r w:rsidR="00876ECB" w:rsidRPr="00506C2D">
        <w:rPr>
          <w:sz w:val="28"/>
          <w:szCs w:val="28"/>
        </w:rPr>
        <w:t>1</w:t>
      </w:r>
      <w:r w:rsidR="00F71C53" w:rsidRPr="00506C2D">
        <w:rPr>
          <w:sz w:val="28"/>
          <w:szCs w:val="28"/>
        </w:rPr>
        <w:t xml:space="preserve"> </w:t>
      </w:r>
      <w:r w:rsidR="00180E71" w:rsidRPr="00506C2D">
        <w:rPr>
          <w:sz w:val="28"/>
          <w:szCs w:val="28"/>
        </w:rPr>
        <w:t>Тариф «</w:t>
      </w:r>
      <w:r w:rsidR="00897937" w:rsidRPr="00506C2D">
        <w:rPr>
          <w:sz w:val="28"/>
          <w:szCs w:val="28"/>
        </w:rPr>
        <w:t>Катамнестическое</w:t>
      </w:r>
      <w:r w:rsidR="003F7EB0" w:rsidRPr="00506C2D">
        <w:rPr>
          <w:sz w:val="28"/>
          <w:szCs w:val="28"/>
        </w:rPr>
        <w:t xml:space="preserve"> наблюдение за детьми с перинатальной патологией» применяется </w:t>
      </w:r>
      <w:r w:rsidR="00C42595" w:rsidRPr="00506C2D">
        <w:rPr>
          <w:sz w:val="28"/>
          <w:szCs w:val="28"/>
        </w:rPr>
        <w:t xml:space="preserve">для оплаты помощи, оказываемой кабинетами </w:t>
      </w:r>
      <w:proofErr w:type="spellStart"/>
      <w:r w:rsidR="00C42595" w:rsidRPr="00506C2D">
        <w:rPr>
          <w:sz w:val="28"/>
          <w:szCs w:val="28"/>
        </w:rPr>
        <w:t>катамнеза</w:t>
      </w:r>
      <w:proofErr w:type="spellEnd"/>
      <w:r w:rsidR="00C42595" w:rsidRPr="00506C2D">
        <w:rPr>
          <w:sz w:val="28"/>
          <w:szCs w:val="28"/>
        </w:rPr>
        <w:t xml:space="preserve">, с учетом категории сложности пациентов и кратности наблюдений, </w:t>
      </w:r>
      <w:r w:rsidR="00C42595" w:rsidRPr="00506C2D">
        <w:rPr>
          <w:sz w:val="28"/>
          <w:szCs w:val="28"/>
        </w:rPr>
        <w:lastRenderedPageBreak/>
        <w:t xml:space="preserve">предусмотренных </w:t>
      </w:r>
      <w:r w:rsidRPr="00506C2D">
        <w:rPr>
          <w:sz w:val="28"/>
          <w:szCs w:val="28"/>
        </w:rPr>
        <w:t>р</w:t>
      </w:r>
      <w:r w:rsidR="00E90F3F" w:rsidRPr="00506C2D">
        <w:rPr>
          <w:sz w:val="28"/>
          <w:szCs w:val="28"/>
        </w:rPr>
        <w:t>аспоряжением</w:t>
      </w:r>
      <w:r w:rsidR="003B2CA2" w:rsidRPr="00506C2D">
        <w:rPr>
          <w:sz w:val="28"/>
          <w:szCs w:val="28"/>
        </w:rPr>
        <w:t xml:space="preserve"> </w:t>
      </w:r>
      <w:r w:rsidR="003F7EB0" w:rsidRPr="00506C2D">
        <w:rPr>
          <w:sz w:val="28"/>
          <w:szCs w:val="28"/>
        </w:rPr>
        <w:t>Министерств</w:t>
      </w:r>
      <w:r w:rsidR="00C42595" w:rsidRPr="00506C2D">
        <w:rPr>
          <w:sz w:val="28"/>
          <w:szCs w:val="28"/>
        </w:rPr>
        <w:t>а</w:t>
      </w:r>
      <w:r w:rsidR="003F7EB0" w:rsidRPr="00506C2D">
        <w:rPr>
          <w:sz w:val="28"/>
          <w:szCs w:val="28"/>
        </w:rPr>
        <w:t xml:space="preserve"> здравоохранения Оренбургской области</w:t>
      </w:r>
      <w:r w:rsidR="00C42595" w:rsidRPr="00506C2D">
        <w:rPr>
          <w:sz w:val="28"/>
          <w:szCs w:val="28"/>
        </w:rPr>
        <w:t xml:space="preserve"> </w:t>
      </w:r>
      <w:r w:rsidR="00C15FE6" w:rsidRPr="00506C2D">
        <w:rPr>
          <w:bCs/>
          <w:sz w:val="28"/>
          <w:szCs w:val="28"/>
        </w:rPr>
        <w:t>от 22.03.2024 г. № 600 «Об утверждении порядка работы</w:t>
      </w:r>
      <w:r w:rsidR="00890DDB" w:rsidRPr="00506C2D">
        <w:rPr>
          <w:bCs/>
          <w:sz w:val="28"/>
          <w:szCs w:val="28"/>
        </w:rPr>
        <w:t xml:space="preserve"> кабинета</w:t>
      </w:r>
      <w:r w:rsidR="00C15FE6" w:rsidRPr="00506C2D">
        <w:rPr>
          <w:bCs/>
          <w:sz w:val="28"/>
          <w:szCs w:val="28"/>
        </w:rPr>
        <w:t xml:space="preserve"> катамнестического наблюдения для детей с перинатальной патологией и признании утратившим силу распоряжения министерства здравоохранения Оренбургской области от 05.12.2018 №2685</w:t>
      </w:r>
      <w:r w:rsidR="00C42595" w:rsidRPr="00506C2D">
        <w:rPr>
          <w:sz w:val="28"/>
          <w:szCs w:val="28"/>
        </w:rPr>
        <w:t>».</w:t>
      </w:r>
    </w:p>
    <w:p w:rsidR="007C3711" w:rsidRPr="00506C2D" w:rsidRDefault="007C3711" w:rsidP="007C3711">
      <w:pPr>
        <w:pStyle w:val="a9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</w:t>
      </w:r>
      <w:r w:rsidR="00000850" w:rsidRPr="00506C2D">
        <w:rPr>
          <w:sz w:val="28"/>
          <w:szCs w:val="28"/>
        </w:rPr>
        <w:t>.9</w:t>
      </w:r>
      <w:r w:rsidR="00F71C53" w:rsidRPr="00506C2D">
        <w:rPr>
          <w:sz w:val="28"/>
          <w:szCs w:val="28"/>
        </w:rPr>
        <w:t>.</w:t>
      </w:r>
      <w:r w:rsidR="000E0BFB" w:rsidRPr="00506C2D">
        <w:rPr>
          <w:sz w:val="28"/>
          <w:szCs w:val="28"/>
        </w:rPr>
        <w:t>1</w:t>
      </w:r>
      <w:r w:rsidR="00876ECB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Тариф «Обследование в мобильном урологическом комплексе с целью выявления ЗНО у мужчин» применяется при оказании помощи в соответствии с распоряжением Министерства здравоохранения </w:t>
      </w:r>
      <w:r w:rsidR="003F6332" w:rsidRPr="00506C2D">
        <w:rPr>
          <w:sz w:val="28"/>
          <w:szCs w:val="28"/>
        </w:rPr>
        <w:t xml:space="preserve">Оренбургской </w:t>
      </w:r>
      <w:r w:rsidRPr="00506C2D">
        <w:rPr>
          <w:sz w:val="28"/>
          <w:szCs w:val="28"/>
        </w:rPr>
        <w:t xml:space="preserve">области от 03.10.2018 </w:t>
      </w:r>
      <w:r w:rsidR="003F6332" w:rsidRPr="00506C2D">
        <w:rPr>
          <w:sz w:val="28"/>
          <w:szCs w:val="28"/>
        </w:rPr>
        <w:t xml:space="preserve">г. </w:t>
      </w:r>
      <w:r w:rsidRPr="00506C2D">
        <w:rPr>
          <w:sz w:val="28"/>
          <w:szCs w:val="28"/>
        </w:rPr>
        <w:t>№</w:t>
      </w:r>
      <w:r w:rsidR="003F6332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>2166.</w:t>
      </w:r>
    </w:p>
    <w:p w:rsidR="007470FD" w:rsidRPr="00506C2D" w:rsidRDefault="00E82A91" w:rsidP="00026A46">
      <w:pPr>
        <w:pStyle w:val="HTML"/>
        <w:ind w:firstLine="709"/>
        <w:jc w:val="both"/>
        <w:rPr>
          <w:rStyle w:val="FontStyle61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4.</w:t>
      </w:r>
      <w:r w:rsidR="00000850" w:rsidRPr="00506C2D">
        <w:rPr>
          <w:rFonts w:ascii="Times New Roman" w:hAnsi="Times New Roman" w:cs="Times New Roman"/>
          <w:sz w:val="28"/>
          <w:szCs w:val="28"/>
        </w:rPr>
        <w:t>9</w:t>
      </w:r>
      <w:r w:rsidR="00F71C53" w:rsidRPr="00506C2D">
        <w:rPr>
          <w:rFonts w:ascii="Times New Roman" w:hAnsi="Times New Roman" w:cs="Times New Roman"/>
          <w:sz w:val="28"/>
          <w:szCs w:val="28"/>
        </w:rPr>
        <w:t>.1</w:t>
      </w:r>
      <w:r w:rsidR="00876ECB" w:rsidRPr="00506C2D">
        <w:rPr>
          <w:rFonts w:ascii="Times New Roman" w:hAnsi="Times New Roman" w:cs="Times New Roman"/>
          <w:sz w:val="28"/>
          <w:szCs w:val="28"/>
        </w:rPr>
        <w:t>3</w:t>
      </w:r>
      <w:r w:rsidR="00F71C53" w:rsidRPr="00506C2D">
        <w:rPr>
          <w:rFonts w:ascii="Times New Roman" w:hAnsi="Times New Roman" w:cs="Times New Roman"/>
          <w:sz w:val="28"/>
          <w:szCs w:val="28"/>
        </w:rPr>
        <w:t xml:space="preserve"> </w:t>
      </w:r>
      <w:r w:rsidR="007470FD" w:rsidRPr="00506C2D">
        <w:rPr>
          <w:rFonts w:ascii="Times New Roman" w:hAnsi="Times New Roman" w:cs="Times New Roman"/>
          <w:sz w:val="28"/>
          <w:szCs w:val="28"/>
        </w:rPr>
        <w:t>Оплата диагностических исследований</w:t>
      </w:r>
      <w:r w:rsidR="00B05E7C" w:rsidRPr="00506C2D">
        <w:rPr>
          <w:rFonts w:ascii="Times New Roman" w:hAnsi="Times New Roman" w:cs="Times New Roman"/>
          <w:sz w:val="28"/>
          <w:szCs w:val="28"/>
        </w:rPr>
        <w:t xml:space="preserve">: </w:t>
      </w:r>
      <w:r w:rsidR="007470FD" w:rsidRPr="00506C2D">
        <w:rPr>
          <w:rFonts w:ascii="Times New Roman" w:hAnsi="Times New Roman" w:cs="Times New Roman"/>
          <w:sz w:val="28"/>
        </w:rPr>
        <w:t xml:space="preserve">компьютерной томографии, </w:t>
      </w:r>
      <w:r w:rsidR="007470FD" w:rsidRPr="00506C2D">
        <w:rPr>
          <w:rStyle w:val="FontStyle61"/>
          <w:sz w:val="28"/>
          <w:szCs w:val="28"/>
        </w:rPr>
        <w:t xml:space="preserve">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CC2C88" w:rsidRPr="00506C2D">
        <w:rPr>
          <w:rFonts w:ascii="Times New Roman" w:hAnsi="Times New Roman" w:cs="Times New Roman"/>
          <w:spacing w:val="-4"/>
          <w:sz w:val="28"/>
        </w:rPr>
        <w:t>молекулярно-</w:t>
      </w:r>
      <w:r w:rsidR="008B1805" w:rsidRPr="00506C2D">
        <w:rPr>
          <w:rFonts w:ascii="Times New Roman" w:hAnsi="Times New Roman" w:cs="Times New Roman"/>
          <w:spacing w:val="-4"/>
          <w:sz w:val="28"/>
        </w:rPr>
        <w:t>генетических</w:t>
      </w:r>
      <w:r w:rsidR="00CC2C88" w:rsidRPr="00506C2D">
        <w:rPr>
          <w:rFonts w:ascii="Times New Roman" w:hAnsi="Times New Roman" w:cs="Times New Roman"/>
          <w:spacing w:val="-4"/>
          <w:sz w:val="28"/>
        </w:rPr>
        <w:t xml:space="preserve"> исследований</w:t>
      </w:r>
      <w:r w:rsidR="00CC2C88" w:rsidRPr="00506C2D">
        <w:rPr>
          <w:rFonts w:ascii="Times New Roman" w:hAnsi="Times New Roman" w:cs="Times New Roman"/>
          <w:sz w:val="28"/>
        </w:rPr>
        <w:t xml:space="preserve">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6F00EC" w:rsidRPr="00506C2D">
        <w:rPr>
          <w:rStyle w:val="FontStyle61"/>
          <w:sz w:val="28"/>
          <w:szCs w:val="28"/>
        </w:rPr>
        <w:t xml:space="preserve">, </w:t>
      </w:r>
      <w:r w:rsidR="000152F5" w:rsidRPr="00506C2D">
        <w:rPr>
          <w:rFonts w:ascii="Times New Roman" w:hAnsi="Times New Roman" w:cs="Times New Roman"/>
          <w:sz w:val="28"/>
          <w:szCs w:val="28"/>
        </w:rPr>
        <w:t xml:space="preserve">ПЭТ/КТ и ОФЭКТ/ОФЭКТ-КТ, </w:t>
      </w:r>
      <w:del w:id="24" w:author="Наталья Е. Жердева" w:date="2025-12-04T17:26:00Z">
        <w:r w:rsidR="002105AD" w:rsidRPr="00506C2D">
          <w:rPr>
            <w:rFonts w:ascii="Times New Roman" w:hAnsi="Times New Roman" w:cs="Times New Roman"/>
            <w:sz w:val="28"/>
            <w:szCs w:val="28"/>
            <w:highlight w:val="yellow"/>
          </w:rPr>
          <w:delText>вакцинацию</w:delText>
        </w:r>
      </w:del>
      <w:ins w:id="25" w:author="Наталья Е. Жердева" w:date="2025-12-04T17:26:00Z">
        <w:r w:rsidR="002105AD" w:rsidRPr="00506C2D">
          <w:rPr>
            <w:rFonts w:ascii="Times New Roman" w:hAnsi="Times New Roman" w:cs="Times New Roman"/>
            <w:sz w:val="28"/>
            <w:szCs w:val="28"/>
          </w:rPr>
          <w:t>определения РНК вируса гепатита С (</w:t>
        </w:r>
        <w:r w:rsidR="002105AD" w:rsidRPr="00506C2D">
          <w:rPr>
            <w:rFonts w:ascii="Times New Roman" w:hAnsi="Times New Roman" w:cs="Times New Roman"/>
            <w:sz w:val="28"/>
            <w:szCs w:val="28"/>
            <w:lang w:val="en-US"/>
          </w:rPr>
          <w:t>Hepatitis</w:t>
        </w:r>
        <w:r w:rsidR="002105AD" w:rsidRPr="00506C2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105AD" w:rsidRPr="00506C2D">
          <w:rPr>
            <w:rFonts w:ascii="Times New Roman" w:hAnsi="Times New Roman" w:cs="Times New Roman"/>
            <w:sz w:val="28"/>
            <w:szCs w:val="28"/>
            <w:lang w:val="en-US"/>
          </w:rPr>
          <w:t>C</w:t>
        </w:r>
        <w:r w:rsidR="002105AD" w:rsidRPr="00506C2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105AD" w:rsidRPr="00506C2D">
          <w:rPr>
            <w:rFonts w:ascii="Times New Roman" w:hAnsi="Times New Roman" w:cs="Times New Roman"/>
            <w:sz w:val="28"/>
            <w:szCs w:val="28"/>
            <w:lang w:val="en-US"/>
          </w:rPr>
          <w:t>virus</w:t>
        </w:r>
        <w:r w:rsidR="002105AD" w:rsidRPr="00506C2D">
          <w:rPr>
            <w:rFonts w:ascii="Times New Roman" w:hAnsi="Times New Roman" w:cs="Times New Roman"/>
            <w:sz w:val="28"/>
            <w:szCs w:val="28"/>
          </w:rPr>
          <w:t>) в крови методом полиме</w:t>
        </w:r>
      </w:ins>
      <w:r w:rsidR="002105AD" w:rsidRPr="00506C2D">
        <w:rPr>
          <w:rFonts w:ascii="Times New Roman" w:hAnsi="Times New Roman" w:cs="Times New Roman"/>
          <w:sz w:val="28"/>
          <w:szCs w:val="28"/>
        </w:rPr>
        <w:t>р</w:t>
      </w:r>
      <w:ins w:id="26" w:author="Наталья Е. Жердева" w:date="2025-12-04T17:26:00Z">
        <w:r w:rsidR="002105AD" w:rsidRPr="00506C2D">
          <w:rPr>
            <w:rFonts w:ascii="Times New Roman" w:hAnsi="Times New Roman" w:cs="Times New Roman"/>
            <w:sz w:val="28"/>
            <w:szCs w:val="28"/>
          </w:rPr>
          <w:t>азной цепной реакции, лабораторной диагностики</w:t>
        </w:r>
      </w:ins>
      <w:r w:rsidR="002105AD" w:rsidRPr="00506C2D">
        <w:rPr>
          <w:rFonts w:ascii="Times New Roman" w:hAnsi="Times New Roman" w:cs="Times New Roman"/>
          <w:sz w:val="28"/>
          <w:szCs w:val="28"/>
        </w:rPr>
        <w:t xml:space="preserve"> для </w:t>
      </w:r>
      <w:del w:id="27" w:author="Наталья Е. Жердева" w:date="2025-12-04T17:26:00Z">
        <w:r w:rsidR="002105AD" w:rsidRPr="00506C2D">
          <w:rPr>
            <w:rFonts w:ascii="Times New Roman" w:hAnsi="Times New Roman" w:cs="Times New Roman"/>
            <w:sz w:val="28"/>
            <w:szCs w:val="28"/>
            <w:highlight w:val="yellow"/>
          </w:rPr>
          <w:delText>профилактики пневмококковых инфекций у лиц старше 65 лет,</w:delText>
        </w:r>
      </w:del>
      <w:ins w:id="28" w:author="Наталья Е. Жердева" w:date="2025-12-04T17:26:00Z">
        <w:r w:rsidR="002105AD" w:rsidRPr="00506C2D">
          <w:rPr>
            <w:rFonts w:ascii="Times New Roman" w:hAnsi="Times New Roman" w:cs="Times New Roman"/>
            <w:sz w:val="28"/>
            <w:szCs w:val="28"/>
          </w:rPr>
          <w:t>пациентов с хроническим вирусом гепатита С (оценка стадии фиброза, определение генотипа вируса гепатита С)</w:t>
        </w:r>
      </w:ins>
      <w:r w:rsidR="00D464D6" w:rsidRPr="00506C2D">
        <w:rPr>
          <w:rFonts w:ascii="Times New Roman" w:hAnsi="Times New Roman" w:cs="Times New Roman"/>
          <w:sz w:val="28"/>
          <w:szCs w:val="28"/>
        </w:rPr>
        <w:t xml:space="preserve">, </w:t>
      </w:r>
      <w:r w:rsidR="00E61C29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прочих </w:t>
      </w:r>
      <w:r w:rsidR="00026A46" w:rsidRPr="00506C2D">
        <w:rPr>
          <w:rFonts w:ascii="Times New Roman" w:hAnsi="Times New Roman" w:cs="Times New Roman"/>
          <w:spacing w:val="-4"/>
          <w:sz w:val="28"/>
          <w:szCs w:val="28"/>
        </w:rPr>
        <w:t xml:space="preserve">исследований (кроме указанных в абзаце 2 пп.4.1 настоящего Соглашения), </w:t>
      </w:r>
      <w:r w:rsidR="006F00EC" w:rsidRPr="00506C2D">
        <w:rPr>
          <w:rStyle w:val="FontStyle61"/>
          <w:sz w:val="28"/>
          <w:szCs w:val="28"/>
        </w:rPr>
        <w:t xml:space="preserve">проводимых </w:t>
      </w:r>
      <w:r w:rsidR="00086826" w:rsidRPr="00506C2D">
        <w:rPr>
          <w:rStyle w:val="FontStyle61"/>
          <w:sz w:val="28"/>
          <w:szCs w:val="28"/>
        </w:rPr>
        <w:t>пациент</w:t>
      </w:r>
      <w:r w:rsidR="006468B4" w:rsidRPr="00506C2D">
        <w:rPr>
          <w:rStyle w:val="FontStyle61"/>
          <w:sz w:val="28"/>
          <w:szCs w:val="28"/>
        </w:rPr>
        <w:t>ам</w:t>
      </w:r>
      <w:r w:rsidR="00086826" w:rsidRPr="00506C2D">
        <w:rPr>
          <w:rStyle w:val="FontStyle61"/>
          <w:sz w:val="28"/>
          <w:szCs w:val="28"/>
        </w:rPr>
        <w:t>, получающи</w:t>
      </w:r>
      <w:r w:rsidR="006468B4" w:rsidRPr="00506C2D">
        <w:rPr>
          <w:rStyle w:val="FontStyle61"/>
          <w:sz w:val="28"/>
          <w:szCs w:val="28"/>
        </w:rPr>
        <w:t>м</w:t>
      </w:r>
      <w:r w:rsidR="00086826" w:rsidRPr="00506C2D">
        <w:rPr>
          <w:rStyle w:val="FontStyle61"/>
          <w:sz w:val="28"/>
          <w:szCs w:val="28"/>
        </w:rPr>
        <w:t xml:space="preserve"> амбулаторное лечение</w:t>
      </w:r>
      <w:r w:rsidR="006F00EC" w:rsidRPr="00506C2D">
        <w:rPr>
          <w:rStyle w:val="FontStyle61"/>
          <w:sz w:val="28"/>
          <w:szCs w:val="28"/>
        </w:rPr>
        <w:t xml:space="preserve">, осуществляется медицинским организациям, которым Комиссией по разработке ТП ОМС утвержден план на проведение этих исследований, </w:t>
      </w:r>
      <w:r w:rsidR="00932029" w:rsidRPr="00506C2D">
        <w:rPr>
          <w:rStyle w:val="FontStyle61"/>
          <w:sz w:val="28"/>
          <w:szCs w:val="28"/>
        </w:rPr>
        <w:t xml:space="preserve">при наличии направлений лечащего врача, </w:t>
      </w:r>
      <w:r w:rsidR="00DB614E" w:rsidRPr="00506C2D">
        <w:rPr>
          <w:rFonts w:ascii="Times New Roman" w:hAnsi="Times New Roman" w:cs="Times New Roman"/>
          <w:sz w:val="28"/>
        </w:rPr>
        <w:t>оказывающего первичную медико-санитарную помощь</w:t>
      </w:r>
      <w:r w:rsidR="00D464D6" w:rsidRPr="00506C2D">
        <w:rPr>
          <w:rFonts w:ascii="Times New Roman" w:hAnsi="Times New Roman" w:cs="Times New Roman"/>
          <w:sz w:val="28"/>
        </w:rPr>
        <w:t xml:space="preserve"> (за исключением </w:t>
      </w:r>
      <w:ins w:id="29" w:author="Наталья Е. Жердева" w:date="2025-12-04T17:26:00Z">
        <w:r w:rsidR="00D464D6" w:rsidRPr="00506C2D">
          <w:rPr>
            <w:rFonts w:ascii="Times New Roman" w:hAnsi="Times New Roman" w:cs="Times New Roman"/>
            <w:sz w:val="28"/>
            <w:szCs w:val="28"/>
          </w:rPr>
          <w:t>оценк</w:t>
        </w:r>
      </w:ins>
      <w:r w:rsidR="00D464D6" w:rsidRPr="00506C2D">
        <w:rPr>
          <w:rFonts w:ascii="Times New Roman" w:hAnsi="Times New Roman" w:cs="Times New Roman"/>
          <w:sz w:val="28"/>
          <w:szCs w:val="28"/>
        </w:rPr>
        <w:t>и</w:t>
      </w:r>
      <w:ins w:id="30" w:author="Наталья Е. Жердева" w:date="2025-12-04T17:26:00Z">
        <w:r w:rsidR="00D464D6" w:rsidRPr="00506C2D">
          <w:rPr>
            <w:rFonts w:ascii="Times New Roman" w:hAnsi="Times New Roman" w:cs="Times New Roman"/>
            <w:sz w:val="28"/>
            <w:szCs w:val="28"/>
          </w:rPr>
          <w:t xml:space="preserve"> стадии фиброза, определени</w:t>
        </w:r>
      </w:ins>
      <w:r w:rsidR="00D464D6" w:rsidRPr="00506C2D">
        <w:rPr>
          <w:rFonts w:ascii="Times New Roman" w:hAnsi="Times New Roman" w:cs="Times New Roman"/>
          <w:sz w:val="28"/>
          <w:szCs w:val="28"/>
        </w:rPr>
        <w:t>я</w:t>
      </w:r>
      <w:ins w:id="31" w:author="Наталья Е. Жердева" w:date="2025-12-04T17:26:00Z">
        <w:r w:rsidR="00D464D6" w:rsidRPr="00506C2D">
          <w:rPr>
            <w:rFonts w:ascii="Times New Roman" w:hAnsi="Times New Roman" w:cs="Times New Roman"/>
            <w:sz w:val="28"/>
            <w:szCs w:val="28"/>
          </w:rPr>
          <w:t xml:space="preserve"> генотипа вируса гепатита С</w:t>
        </w:r>
      </w:ins>
      <w:r w:rsidR="00D464D6" w:rsidRPr="00506C2D">
        <w:rPr>
          <w:rFonts w:ascii="Times New Roman" w:hAnsi="Times New Roman" w:cs="Times New Roman"/>
          <w:sz w:val="28"/>
          <w:szCs w:val="28"/>
        </w:rPr>
        <w:t>)</w:t>
      </w:r>
      <w:r w:rsidR="00DB614E" w:rsidRPr="00506C2D">
        <w:rPr>
          <w:rFonts w:ascii="Times New Roman" w:hAnsi="Times New Roman" w:cs="Times New Roman"/>
          <w:sz w:val="28"/>
        </w:rPr>
        <w:t>,</w:t>
      </w:r>
      <w:r w:rsidR="00DB614E" w:rsidRPr="00506C2D">
        <w:rPr>
          <w:rStyle w:val="FontStyle61"/>
          <w:sz w:val="28"/>
          <w:szCs w:val="28"/>
        </w:rPr>
        <w:t xml:space="preserve"> </w:t>
      </w:r>
      <w:r w:rsidR="006F00EC" w:rsidRPr="00506C2D">
        <w:rPr>
          <w:rStyle w:val="FontStyle61"/>
          <w:sz w:val="28"/>
          <w:szCs w:val="28"/>
        </w:rPr>
        <w:t>по тарифам, утвержденным настоящим Соглашением</w:t>
      </w:r>
      <w:r w:rsidR="005D7ED5" w:rsidRPr="00506C2D">
        <w:rPr>
          <w:rStyle w:val="FontStyle61"/>
          <w:sz w:val="28"/>
          <w:szCs w:val="28"/>
        </w:rPr>
        <w:t>.</w:t>
      </w:r>
    </w:p>
    <w:p w:rsidR="00974248" w:rsidRPr="00506C2D" w:rsidRDefault="00000850" w:rsidP="006F00EC">
      <w:pPr>
        <w:ind w:firstLine="708"/>
        <w:jc w:val="both"/>
        <w:rPr>
          <w:bCs/>
          <w:sz w:val="28"/>
          <w:szCs w:val="28"/>
        </w:rPr>
      </w:pPr>
      <w:r w:rsidRPr="00506C2D">
        <w:rPr>
          <w:rStyle w:val="FontStyle61"/>
          <w:sz w:val="28"/>
          <w:szCs w:val="28"/>
        </w:rPr>
        <w:t>4.9</w:t>
      </w:r>
      <w:r w:rsidR="00F71C53" w:rsidRPr="00506C2D">
        <w:rPr>
          <w:rStyle w:val="FontStyle61"/>
          <w:sz w:val="28"/>
          <w:szCs w:val="28"/>
        </w:rPr>
        <w:t>.1</w:t>
      </w:r>
      <w:r w:rsidR="00876ECB" w:rsidRPr="00506C2D">
        <w:rPr>
          <w:rStyle w:val="FontStyle61"/>
          <w:sz w:val="28"/>
          <w:szCs w:val="28"/>
        </w:rPr>
        <w:t>4</w:t>
      </w:r>
      <w:r w:rsidR="00932029" w:rsidRPr="00506C2D">
        <w:rPr>
          <w:rStyle w:val="FontStyle61"/>
          <w:sz w:val="28"/>
          <w:szCs w:val="28"/>
        </w:rPr>
        <w:t xml:space="preserve"> </w:t>
      </w:r>
      <w:r w:rsidR="00974248" w:rsidRPr="00506C2D">
        <w:rPr>
          <w:bCs/>
          <w:sz w:val="28"/>
          <w:szCs w:val="28"/>
        </w:rPr>
        <w:t xml:space="preserve">Оплата </w:t>
      </w:r>
      <w:r w:rsidR="00974248" w:rsidRPr="00506C2D">
        <w:rPr>
          <w:rStyle w:val="FontStyle61"/>
          <w:sz w:val="28"/>
          <w:szCs w:val="28"/>
        </w:rPr>
        <w:t>компьютерной томографии и магнитно-резонансной томографии</w:t>
      </w:r>
      <w:r w:rsidR="00974248" w:rsidRPr="00506C2D">
        <w:rPr>
          <w:bCs/>
          <w:sz w:val="28"/>
          <w:szCs w:val="28"/>
        </w:rPr>
        <w:t xml:space="preserve"> в случае проведения исследования двух и более анатомических областей/органов </w:t>
      </w:r>
      <w:r w:rsidR="00843BD7" w:rsidRPr="00506C2D">
        <w:rPr>
          <w:bCs/>
          <w:sz w:val="28"/>
          <w:szCs w:val="28"/>
        </w:rPr>
        <w:t xml:space="preserve">одновременно </w:t>
      </w:r>
      <w:r w:rsidR="00974248" w:rsidRPr="00506C2D">
        <w:rPr>
          <w:bCs/>
          <w:sz w:val="28"/>
          <w:szCs w:val="28"/>
        </w:rPr>
        <w:t xml:space="preserve">осуществляется </w:t>
      </w:r>
      <w:r w:rsidR="00AB4CEB" w:rsidRPr="00506C2D">
        <w:rPr>
          <w:bCs/>
          <w:sz w:val="28"/>
          <w:szCs w:val="28"/>
        </w:rPr>
        <w:t xml:space="preserve">за каждое </w:t>
      </w:r>
      <w:r w:rsidR="00974248" w:rsidRPr="00506C2D">
        <w:rPr>
          <w:bCs/>
          <w:sz w:val="28"/>
          <w:szCs w:val="28"/>
        </w:rPr>
        <w:t>проведенн</w:t>
      </w:r>
      <w:r w:rsidR="00AB4CEB" w:rsidRPr="00506C2D">
        <w:rPr>
          <w:bCs/>
          <w:sz w:val="28"/>
          <w:szCs w:val="28"/>
        </w:rPr>
        <w:t>ое</w:t>
      </w:r>
      <w:r w:rsidR="00974248" w:rsidRPr="00506C2D">
        <w:rPr>
          <w:bCs/>
          <w:sz w:val="28"/>
          <w:szCs w:val="28"/>
        </w:rPr>
        <w:t xml:space="preserve"> исследовани</w:t>
      </w:r>
      <w:r w:rsidR="00AB4CEB" w:rsidRPr="00506C2D">
        <w:rPr>
          <w:bCs/>
          <w:sz w:val="28"/>
          <w:szCs w:val="28"/>
        </w:rPr>
        <w:t>е</w:t>
      </w:r>
      <w:r w:rsidR="00324105" w:rsidRPr="00506C2D">
        <w:rPr>
          <w:bCs/>
          <w:sz w:val="28"/>
          <w:szCs w:val="28"/>
        </w:rPr>
        <w:t xml:space="preserve">. </w:t>
      </w:r>
      <w:r w:rsidR="00974248" w:rsidRPr="00506C2D">
        <w:rPr>
          <w:bCs/>
          <w:sz w:val="28"/>
          <w:szCs w:val="28"/>
        </w:rPr>
        <w:t>При этом только для одного из этих случаев может применяться тариф, учитывающий применение контрастного вещества или использование анестезиологического пособия.</w:t>
      </w:r>
    </w:p>
    <w:p w:rsidR="00A46CAE" w:rsidRPr="00506C2D" w:rsidRDefault="00973690" w:rsidP="00996CE9">
      <w:pPr>
        <w:ind w:firstLine="708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4.9.15 </w:t>
      </w:r>
      <w:r w:rsidR="00A46CAE" w:rsidRPr="00506C2D">
        <w:rPr>
          <w:bCs/>
          <w:spacing w:val="-4"/>
          <w:sz w:val="28"/>
          <w:szCs w:val="28"/>
        </w:rPr>
        <w:t xml:space="preserve">При проведении </w:t>
      </w:r>
      <w:r w:rsidR="00A46CAE" w:rsidRPr="00506C2D">
        <w:rPr>
          <w:rStyle w:val="FontStyle61"/>
          <w:sz w:val="28"/>
          <w:szCs w:val="28"/>
        </w:rPr>
        <w:t xml:space="preserve">ультразвукового исследования одновременно артерий и вен нижних </w:t>
      </w:r>
      <w:r w:rsidR="00A32FE2" w:rsidRPr="00506C2D">
        <w:rPr>
          <w:rStyle w:val="FontStyle61"/>
          <w:sz w:val="28"/>
          <w:szCs w:val="28"/>
        </w:rPr>
        <w:t>или</w:t>
      </w:r>
      <w:r w:rsidR="00A46CAE" w:rsidRPr="00506C2D">
        <w:rPr>
          <w:rStyle w:val="FontStyle61"/>
          <w:sz w:val="28"/>
          <w:szCs w:val="28"/>
        </w:rPr>
        <w:t xml:space="preserve"> верхних конечностей на оплату предъявляется одна услуга, включающая в себя </w:t>
      </w:r>
      <w:r w:rsidR="00084243" w:rsidRPr="00506C2D">
        <w:rPr>
          <w:rStyle w:val="FontStyle61"/>
          <w:sz w:val="28"/>
          <w:szCs w:val="28"/>
        </w:rPr>
        <w:t>исследования</w:t>
      </w:r>
      <w:r w:rsidR="00084243" w:rsidRPr="00506C2D">
        <w:rPr>
          <w:rStyle w:val="FontStyle61"/>
          <w:sz w:val="28"/>
          <w:szCs w:val="28"/>
        </w:rPr>
        <w:t xml:space="preserve"> </w:t>
      </w:r>
      <w:r w:rsidR="00A46CAE" w:rsidRPr="00506C2D">
        <w:rPr>
          <w:rStyle w:val="FontStyle61"/>
          <w:sz w:val="28"/>
          <w:szCs w:val="28"/>
        </w:rPr>
        <w:t>вен и артери</w:t>
      </w:r>
      <w:r w:rsidR="00084243" w:rsidRPr="00506C2D">
        <w:rPr>
          <w:rStyle w:val="FontStyle61"/>
          <w:sz w:val="28"/>
          <w:szCs w:val="28"/>
        </w:rPr>
        <w:t>й</w:t>
      </w:r>
      <w:r w:rsidR="00A32FE2" w:rsidRPr="00506C2D">
        <w:rPr>
          <w:rStyle w:val="FontStyle61"/>
          <w:sz w:val="28"/>
          <w:szCs w:val="28"/>
        </w:rPr>
        <w:t>.</w:t>
      </w:r>
    </w:p>
    <w:p w:rsidR="00B06FB6" w:rsidRPr="00506C2D" w:rsidRDefault="00000850" w:rsidP="006002C5">
      <w:pPr>
        <w:ind w:firstLine="708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4.9</w:t>
      </w:r>
      <w:r w:rsidR="00B06FB6" w:rsidRPr="00506C2D">
        <w:rPr>
          <w:rStyle w:val="FontStyle61"/>
          <w:sz w:val="28"/>
          <w:szCs w:val="28"/>
        </w:rPr>
        <w:t>.1</w:t>
      </w:r>
      <w:r w:rsidR="00876ECB" w:rsidRPr="00506C2D">
        <w:rPr>
          <w:rStyle w:val="FontStyle61"/>
          <w:sz w:val="28"/>
          <w:szCs w:val="28"/>
        </w:rPr>
        <w:t>6</w:t>
      </w:r>
      <w:r w:rsidR="00B06FB6" w:rsidRPr="00506C2D">
        <w:rPr>
          <w:rStyle w:val="FontStyle61"/>
          <w:sz w:val="28"/>
          <w:szCs w:val="28"/>
        </w:rPr>
        <w:t xml:space="preserve"> </w:t>
      </w:r>
      <w:r w:rsidR="00B06FB6" w:rsidRPr="00506C2D">
        <w:rPr>
          <w:sz w:val="28"/>
          <w:szCs w:val="20"/>
        </w:rPr>
        <w:t xml:space="preserve">Поправочный </w:t>
      </w:r>
      <w:r w:rsidR="00B06FB6" w:rsidRPr="00506C2D">
        <w:rPr>
          <w:sz w:val="28"/>
          <w:szCs w:val="28"/>
        </w:rPr>
        <w:t>(повышающий) коэффициент к тарифам на проведение профилактических медицинских осмотров и диспансеризации (за исключением 2 этапа)</w:t>
      </w:r>
      <w:r w:rsidR="00974248" w:rsidRPr="00506C2D">
        <w:rPr>
          <w:sz w:val="28"/>
          <w:szCs w:val="28"/>
        </w:rPr>
        <w:t xml:space="preserve">, установленный настоящим Соглашением, </w:t>
      </w:r>
      <w:r w:rsidR="00B06FB6" w:rsidRPr="00506C2D">
        <w:rPr>
          <w:sz w:val="28"/>
          <w:szCs w:val="28"/>
        </w:rPr>
        <w:t>применяется при их проведении:</w:t>
      </w:r>
    </w:p>
    <w:p w:rsidR="00B06FB6" w:rsidRPr="00506C2D" w:rsidRDefault="005D7ED5" w:rsidP="00B06FB6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–</w:t>
      </w:r>
      <w:r w:rsidR="00B06FB6" w:rsidRPr="00506C2D">
        <w:rPr>
          <w:sz w:val="28"/>
          <w:szCs w:val="28"/>
        </w:rPr>
        <w:t xml:space="preserve"> мобильными медицинскими бригадами </w:t>
      </w:r>
      <w:r w:rsidRPr="00506C2D">
        <w:rPr>
          <w:sz w:val="28"/>
          <w:szCs w:val="28"/>
        </w:rPr>
        <w:t>–</w:t>
      </w:r>
      <w:r w:rsidR="00B06FB6" w:rsidRPr="00506C2D">
        <w:rPr>
          <w:sz w:val="28"/>
          <w:szCs w:val="28"/>
        </w:rPr>
        <w:t xml:space="preserve"> при условии, если мобильная бригада сформирована и оснащена в соответствии с </w:t>
      </w:r>
      <w:r w:rsidR="00B06FB6" w:rsidRPr="00506C2D">
        <w:rPr>
          <w:bCs/>
          <w:sz w:val="28"/>
          <w:szCs w:val="28"/>
        </w:rPr>
        <w:t xml:space="preserve">Положением об организации оказания первичной медико-санитарной помощи взрослому населению, утвержденному </w:t>
      </w:r>
      <w:hyperlink w:anchor="sub_0" w:history="1">
        <w:r w:rsidR="00B06FB6" w:rsidRPr="00506C2D">
          <w:rPr>
            <w:sz w:val="28"/>
            <w:szCs w:val="28"/>
          </w:rPr>
          <w:t>приказом</w:t>
        </w:r>
      </w:hyperlink>
      <w:r w:rsidR="00B06FB6" w:rsidRPr="00506C2D">
        <w:rPr>
          <w:bCs/>
          <w:sz w:val="28"/>
          <w:szCs w:val="28"/>
        </w:rPr>
        <w:t xml:space="preserve"> Министерства здравоохранения и социального развития Российской Федерации от </w:t>
      </w:r>
      <w:r w:rsidR="00293BBA" w:rsidRPr="00506C2D">
        <w:rPr>
          <w:bCs/>
          <w:sz w:val="28"/>
          <w:szCs w:val="28"/>
        </w:rPr>
        <w:t>14.04.</w:t>
      </w:r>
      <w:r w:rsidR="00971E92" w:rsidRPr="00506C2D">
        <w:rPr>
          <w:bCs/>
          <w:sz w:val="28"/>
          <w:szCs w:val="28"/>
        </w:rPr>
        <w:t>202</w:t>
      </w:r>
      <w:r w:rsidR="009C4FB5" w:rsidRPr="00506C2D">
        <w:rPr>
          <w:bCs/>
          <w:sz w:val="28"/>
          <w:szCs w:val="28"/>
        </w:rPr>
        <w:t>5</w:t>
      </w:r>
      <w:r w:rsidR="00293BBA" w:rsidRPr="00506C2D">
        <w:rPr>
          <w:bCs/>
          <w:sz w:val="28"/>
          <w:szCs w:val="28"/>
        </w:rPr>
        <w:t xml:space="preserve"> г. №202н (приложения №№ 10 и 11)</w:t>
      </w:r>
      <w:r w:rsidR="00B06FB6" w:rsidRPr="00506C2D">
        <w:rPr>
          <w:sz w:val="28"/>
          <w:szCs w:val="28"/>
        </w:rPr>
        <w:t>;</w:t>
      </w:r>
    </w:p>
    <w:p w:rsidR="00B06FB6" w:rsidRPr="00506C2D" w:rsidRDefault="005D7ED5" w:rsidP="00B06FB6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–</w:t>
      </w:r>
      <w:r w:rsidR="00B06FB6" w:rsidRPr="00506C2D">
        <w:rPr>
          <w:sz w:val="28"/>
          <w:szCs w:val="28"/>
        </w:rPr>
        <w:t xml:space="preserve"> в выходные</w:t>
      </w:r>
      <w:r w:rsidR="00215B6A" w:rsidRPr="00506C2D">
        <w:rPr>
          <w:sz w:val="28"/>
          <w:szCs w:val="28"/>
        </w:rPr>
        <w:t>/праздничные</w:t>
      </w:r>
      <w:r w:rsidR="00B06FB6" w:rsidRPr="00506C2D">
        <w:rPr>
          <w:sz w:val="28"/>
          <w:szCs w:val="28"/>
        </w:rPr>
        <w:t xml:space="preserve"> дни (в соответствии с производственным календарем на </w:t>
      </w:r>
      <w:r w:rsidR="00971E92" w:rsidRPr="00506C2D">
        <w:rPr>
          <w:sz w:val="28"/>
          <w:szCs w:val="28"/>
        </w:rPr>
        <w:t>2026</w:t>
      </w:r>
      <w:r w:rsidR="00B06FB6" w:rsidRPr="00506C2D">
        <w:rPr>
          <w:sz w:val="28"/>
          <w:szCs w:val="28"/>
        </w:rPr>
        <w:t xml:space="preserve"> год) – при условии, если профилактический медицинский осмотр или диспансеризация проведены в течение выходных дней в полном объеме</w:t>
      </w:r>
      <w:r w:rsidRPr="00506C2D">
        <w:rPr>
          <w:sz w:val="28"/>
          <w:szCs w:val="28"/>
        </w:rPr>
        <w:t>.</w:t>
      </w:r>
    </w:p>
    <w:p w:rsidR="00530EAD" w:rsidRPr="00506C2D" w:rsidRDefault="00000850" w:rsidP="00221761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0"/>
        </w:rPr>
      </w:pPr>
      <w:r w:rsidRPr="00506C2D">
        <w:rPr>
          <w:bCs/>
          <w:sz w:val="28"/>
          <w:szCs w:val="28"/>
        </w:rPr>
        <w:t>4.9</w:t>
      </w:r>
      <w:r w:rsidR="00D64643" w:rsidRPr="00506C2D">
        <w:rPr>
          <w:bCs/>
          <w:sz w:val="28"/>
          <w:szCs w:val="28"/>
        </w:rPr>
        <w:t>.1</w:t>
      </w:r>
      <w:r w:rsidR="00876ECB" w:rsidRPr="00506C2D">
        <w:rPr>
          <w:bCs/>
          <w:sz w:val="28"/>
          <w:szCs w:val="28"/>
        </w:rPr>
        <w:t>7</w:t>
      </w:r>
      <w:r w:rsidR="00D64643" w:rsidRPr="00506C2D">
        <w:rPr>
          <w:bCs/>
          <w:sz w:val="28"/>
          <w:szCs w:val="28"/>
        </w:rPr>
        <w:t xml:space="preserve"> </w:t>
      </w:r>
      <w:r w:rsidR="00530EAD" w:rsidRPr="00506C2D">
        <w:rPr>
          <w:rFonts w:cs="Calibri"/>
          <w:sz w:val="28"/>
          <w:szCs w:val="20"/>
        </w:rPr>
        <w:t xml:space="preserve">Оплата амбулаторной стоматологической медицинской помощи </w:t>
      </w:r>
      <w:r w:rsidR="00530EAD" w:rsidRPr="00506C2D">
        <w:rPr>
          <w:rFonts w:cs="Calibri"/>
          <w:sz w:val="28"/>
          <w:szCs w:val="20"/>
        </w:rPr>
        <w:br/>
      </w:r>
      <w:r w:rsidR="00B011ED" w:rsidRPr="00506C2D">
        <w:rPr>
          <w:rFonts w:cs="Calibri"/>
          <w:sz w:val="28"/>
          <w:szCs w:val="20"/>
        </w:rPr>
        <w:t xml:space="preserve">для целей формирования реестров счетов и для расчетов за оказанную помощь не по месту прикрепления </w:t>
      </w:r>
      <w:r w:rsidR="00530EAD" w:rsidRPr="00506C2D">
        <w:rPr>
          <w:rFonts w:cs="Calibri"/>
          <w:sz w:val="28"/>
          <w:szCs w:val="20"/>
        </w:rPr>
        <w:t xml:space="preserve">осуществляется </w:t>
      </w:r>
      <w:r w:rsidR="001C79CB" w:rsidRPr="00506C2D">
        <w:rPr>
          <w:rFonts w:cs="Calibri"/>
          <w:sz w:val="28"/>
          <w:szCs w:val="20"/>
        </w:rPr>
        <w:t>за</w:t>
      </w:r>
      <w:r w:rsidR="00530EAD" w:rsidRPr="00506C2D">
        <w:rPr>
          <w:rFonts w:cs="Calibri"/>
          <w:sz w:val="28"/>
          <w:szCs w:val="20"/>
        </w:rPr>
        <w:t xml:space="preserve"> посещени</w:t>
      </w:r>
      <w:r w:rsidR="001C79CB" w:rsidRPr="00506C2D">
        <w:rPr>
          <w:rFonts w:cs="Calibri"/>
          <w:sz w:val="28"/>
          <w:szCs w:val="20"/>
        </w:rPr>
        <w:t>е</w:t>
      </w:r>
      <w:r w:rsidR="00530EAD" w:rsidRPr="00506C2D">
        <w:rPr>
          <w:rFonts w:cs="Calibri"/>
          <w:sz w:val="28"/>
          <w:szCs w:val="20"/>
        </w:rPr>
        <w:t xml:space="preserve"> с учетом условных единиц трудоемкости (далее – УЕТ)</w:t>
      </w:r>
      <w:r w:rsidR="00530EAD" w:rsidRPr="00506C2D">
        <w:rPr>
          <w:sz w:val="28"/>
        </w:rPr>
        <w:t xml:space="preserve"> и с соблюдением принципа максимальной санации полости рта и зубов (лечение 2–х, 3–х зубов) за одно посещение</w:t>
      </w:r>
      <w:r w:rsidR="00530EAD" w:rsidRPr="00506C2D">
        <w:rPr>
          <w:rFonts w:cs="Calibri"/>
          <w:sz w:val="28"/>
          <w:szCs w:val="20"/>
        </w:rPr>
        <w:t xml:space="preserve"> .</w:t>
      </w:r>
    </w:p>
    <w:p w:rsidR="00530EAD" w:rsidRPr="00506C2D" w:rsidRDefault="00530EAD" w:rsidP="00530EAD">
      <w:pPr>
        <w:widowControl w:val="0"/>
        <w:autoSpaceDE w:val="0"/>
        <w:autoSpaceDN w:val="0"/>
        <w:ind w:firstLine="567"/>
        <w:jc w:val="both"/>
        <w:rPr>
          <w:sz w:val="28"/>
        </w:rPr>
      </w:pPr>
      <w:r w:rsidRPr="00506C2D">
        <w:rPr>
          <w:sz w:val="28"/>
        </w:rPr>
        <w:t xml:space="preserve">Среднее количество УЕТ в одной медицинской услуге для определения стоимости посещений при оказании первичной медико-санитарной специализированной стоматологической помощи в амбулаторных условиях установлено настоящим Тарифным соглашением в соответствии с рекомендациями ФГБУ «Центральный научно-исследовательский институт стоматологии и челюстно-лицевой хирургии» при участии главного внештатного специалиста стоматолога МЗ РФ, ректора Московского государственного медико-стоматологического университета имени А.И. Евдокимова О.О. </w:t>
      </w:r>
      <w:proofErr w:type="spellStart"/>
      <w:r w:rsidRPr="00506C2D">
        <w:rPr>
          <w:sz w:val="28"/>
        </w:rPr>
        <w:t>Янушевича</w:t>
      </w:r>
      <w:proofErr w:type="spellEnd"/>
      <w:r w:rsidRPr="00506C2D">
        <w:rPr>
          <w:sz w:val="28"/>
        </w:rPr>
        <w:t>.</w:t>
      </w:r>
    </w:p>
    <w:p w:rsidR="00D54C70" w:rsidRPr="00506C2D" w:rsidRDefault="00000850" w:rsidP="00D54C7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4.9</w:t>
      </w:r>
      <w:r w:rsidR="00D64643" w:rsidRPr="00506C2D">
        <w:rPr>
          <w:sz w:val="28"/>
          <w:szCs w:val="28"/>
        </w:rPr>
        <w:t>.1</w:t>
      </w:r>
      <w:r w:rsidR="00876ECB" w:rsidRPr="00506C2D">
        <w:rPr>
          <w:sz w:val="28"/>
          <w:szCs w:val="28"/>
        </w:rPr>
        <w:t>8</w:t>
      </w:r>
      <w:r w:rsidR="00D64643" w:rsidRPr="00506C2D">
        <w:rPr>
          <w:sz w:val="28"/>
          <w:szCs w:val="28"/>
        </w:rPr>
        <w:t xml:space="preserve"> </w:t>
      </w:r>
      <w:r w:rsidR="00D54C70" w:rsidRPr="00506C2D">
        <w:rPr>
          <w:sz w:val="28"/>
          <w:szCs w:val="28"/>
        </w:rPr>
        <w:t xml:space="preserve">Оплата заместительной почечной терапии методом гемодиализа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сеансов за период лечения, и утвержденной Соглашением стоимости сеанса и средней стоимости (тарифа) транспортировки пациента к месту проведения диализа и обратно. Применение двух тарифов (за сеанс и транспортировку) одномоментно является обязательным условием предъявления на оплату услуг гемодиализа. </w:t>
      </w:r>
    </w:p>
    <w:p w:rsidR="007541B5" w:rsidRPr="00506C2D" w:rsidRDefault="00D54C70" w:rsidP="00D54C7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Оплата заместительной почечной терапии методом </w:t>
      </w:r>
      <w:proofErr w:type="spellStart"/>
      <w:r w:rsidRPr="00506C2D">
        <w:rPr>
          <w:sz w:val="28"/>
          <w:szCs w:val="28"/>
        </w:rPr>
        <w:t>перитонеального</w:t>
      </w:r>
      <w:proofErr w:type="spellEnd"/>
      <w:r w:rsidRPr="00506C2D">
        <w:rPr>
          <w:sz w:val="28"/>
          <w:szCs w:val="28"/>
        </w:rPr>
        <w:t xml:space="preserve"> 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дней обмена за период лечения, и утвержденной Соглашением стоимости дней обмена.</w:t>
      </w:r>
    </w:p>
    <w:p w:rsidR="009D445B" w:rsidRPr="00506C2D" w:rsidRDefault="009D445B" w:rsidP="009D445B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4.9.19 Медицинская помощь в школах для больных с хроническими неинфекционными заболеваниями оплачивается за единицу объема - комплексное посещение (в расчете на 1-го пациента при групповых занятиях), включающее в среднем: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- 5 занятий по 4 часа и проверку дневников самоконтроля в группах по 1</w:t>
      </w:r>
      <w:r w:rsidR="00645AC4" w:rsidRPr="00506C2D">
        <w:rPr>
          <w:bCs/>
          <w:spacing w:val="-4"/>
          <w:sz w:val="28"/>
          <w:szCs w:val="28"/>
        </w:rPr>
        <w:t>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1 типа;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- 5 занятий по 3 часа и проверку дневников самоконтроля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2 типа;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- 10 занятий по 2 часа и проверку дневников самоконтроля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сахарного диабета у несовершеннолетних;</w:t>
      </w:r>
    </w:p>
    <w:p w:rsidR="00A32FE2" w:rsidRPr="00506C2D" w:rsidRDefault="00A32FE2" w:rsidP="00A32FE2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</w:t>
      </w:r>
      <w:r w:rsidR="00645AC4" w:rsidRPr="00506C2D">
        <w:rPr>
          <w:bCs/>
          <w:spacing w:val="-4"/>
          <w:sz w:val="28"/>
          <w:szCs w:val="28"/>
        </w:rPr>
        <w:t>5</w:t>
      </w:r>
      <w:r w:rsidRPr="00506C2D">
        <w:rPr>
          <w:bCs/>
          <w:spacing w:val="-4"/>
          <w:sz w:val="28"/>
          <w:szCs w:val="28"/>
        </w:rPr>
        <w:t xml:space="preserve"> занятия по </w:t>
      </w:r>
      <w:r w:rsidR="00645AC4" w:rsidRPr="00506C2D">
        <w:rPr>
          <w:bCs/>
          <w:spacing w:val="-4"/>
          <w:sz w:val="28"/>
          <w:szCs w:val="28"/>
        </w:rPr>
        <w:t>1</w:t>
      </w:r>
      <w:r w:rsidRPr="00506C2D">
        <w:rPr>
          <w:bCs/>
          <w:spacing w:val="-4"/>
          <w:sz w:val="28"/>
          <w:szCs w:val="28"/>
        </w:rPr>
        <w:t xml:space="preserve"> часу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больных с артериальной гипертензией, хронической сердечной недостаточностью, </w:t>
      </w:r>
      <w:r w:rsidR="00645AC4" w:rsidRPr="00506C2D">
        <w:rPr>
          <w:bCs/>
          <w:spacing w:val="-4"/>
          <w:sz w:val="28"/>
          <w:szCs w:val="28"/>
        </w:rPr>
        <w:t xml:space="preserve">хронической </w:t>
      </w:r>
      <w:proofErr w:type="spellStart"/>
      <w:r w:rsidR="00645AC4" w:rsidRPr="00506C2D">
        <w:rPr>
          <w:bCs/>
          <w:spacing w:val="-4"/>
          <w:sz w:val="28"/>
          <w:szCs w:val="28"/>
        </w:rPr>
        <w:t>обструктивной</w:t>
      </w:r>
      <w:proofErr w:type="spellEnd"/>
      <w:r w:rsidR="00645AC4" w:rsidRPr="00506C2D">
        <w:rPr>
          <w:bCs/>
          <w:spacing w:val="-4"/>
          <w:sz w:val="28"/>
          <w:szCs w:val="28"/>
        </w:rPr>
        <w:t xml:space="preserve"> болезнью легких</w:t>
      </w:r>
      <w:r w:rsidRPr="00506C2D">
        <w:rPr>
          <w:bCs/>
          <w:spacing w:val="-4"/>
          <w:sz w:val="28"/>
          <w:szCs w:val="28"/>
        </w:rPr>
        <w:t>, бронхиальной астмой;</w:t>
      </w:r>
    </w:p>
    <w:p w:rsidR="00A32FE2" w:rsidRPr="00506C2D" w:rsidRDefault="00A32FE2" w:rsidP="00A32FE2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lastRenderedPageBreak/>
        <w:t xml:space="preserve">- 2 занятия по 2 часа в группах по </w:t>
      </w:r>
      <w:r w:rsidR="00645AC4" w:rsidRPr="00506C2D">
        <w:rPr>
          <w:bCs/>
          <w:spacing w:val="-4"/>
          <w:sz w:val="28"/>
          <w:szCs w:val="28"/>
        </w:rPr>
        <w:t>15</w:t>
      </w:r>
      <w:r w:rsidRPr="00506C2D">
        <w:rPr>
          <w:bCs/>
          <w:spacing w:val="-4"/>
          <w:sz w:val="28"/>
          <w:szCs w:val="28"/>
        </w:rPr>
        <w:t xml:space="preserve"> человек – для больных с </w:t>
      </w:r>
      <w:r w:rsidR="00645AC4" w:rsidRPr="00506C2D">
        <w:rPr>
          <w:bCs/>
          <w:spacing w:val="-4"/>
          <w:sz w:val="28"/>
          <w:szCs w:val="28"/>
        </w:rPr>
        <w:t xml:space="preserve">ишемической болезнью сердца, фибрилляцией предсердий, хронической болезнью почек, хроническим гастритом и язвенной болезнью, </w:t>
      </w:r>
      <w:r w:rsidRPr="00506C2D">
        <w:rPr>
          <w:bCs/>
          <w:spacing w:val="-4"/>
          <w:sz w:val="28"/>
          <w:szCs w:val="28"/>
        </w:rPr>
        <w:t>изб</w:t>
      </w:r>
      <w:r w:rsidR="00412DDA" w:rsidRPr="00506C2D">
        <w:rPr>
          <w:bCs/>
          <w:spacing w:val="-4"/>
          <w:sz w:val="28"/>
          <w:szCs w:val="28"/>
        </w:rPr>
        <w:t>ыточной массой тела и ожирением;</w:t>
      </w:r>
    </w:p>
    <w:p w:rsidR="00412DDA" w:rsidRPr="00506C2D" w:rsidRDefault="00412DDA" w:rsidP="00A32FE2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- 5 занятий по 1,5 часа в группах по 10 человек – для беременных и по вопросам грудного вскармливания.</w:t>
      </w:r>
    </w:p>
    <w:p w:rsidR="00F24C9A" w:rsidRPr="00506C2D" w:rsidRDefault="00F24C9A" w:rsidP="00084243">
      <w:pPr>
        <w:autoSpaceDE w:val="0"/>
        <w:autoSpaceDN w:val="0"/>
        <w:adjustRightInd w:val="0"/>
        <w:ind w:firstLine="720"/>
        <w:jc w:val="both"/>
        <w:rPr>
          <w:bCs/>
          <w:strike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4.9.20 Тариф </w:t>
      </w:r>
      <w:r w:rsidR="00F16939" w:rsidRPr="00506C2D">
        <w:rPr>
          <w:sz w:val="28"/>
          <w:szCs w:val="28"/>
        </w:rPr>
        <w:t xml:space="preserve">«Диагностика для пациентов с хроническим вирусным гепатитом С (оценка стадии фиброза, определение генотипа ВГС) </w:t>
      </w:r>
      <w:r w:rsidRPr="00506C2D">
        <w:rPr>
          <w:sz w:val="28"/>
          <w:szCs w:val="28"/>
        </w:rPr>
        <w:t xml:space="preserve">используется для оплаты обследования пациентов на базе ГАУЗ «Оренбургская областная клиническая инфекционная больница» с целью назначения противовирусной терапии. </w:t>
      </w:r>
    </w:p>
    <w:p w:rsidR="00DC7F9A" w:rsidRPr="00506C2D" w:rsidRDefault="00DC7F9A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4.9.21 Тарифы на диспансеризацию взрослого населения для оценки репродуктивного здоровья включают перечень исследований согласно приложению №6 к ПГГ</w:t>
      </w:r>
      <w:r w:rsidR="00084243" w:rsidRPr="00506C2D">
        <w:rPr>
          <w:bCs/>
          <w:spacing w:val="-4"/>
          <w:sz w:val="28"/>
          <w:szCs w:val="28"/>
        </w:rPr>
        <w:t>.</w:t>
      </w:r>
      <w:r w:rsidRPr="00506C2D">
        <w:rPr>
          <w:bCs/>
          <w:spacing w:val="-4"/>
          <w:sz w:val="28"/>
          <w:szCs w:val="28"/>
        </w:rPr>
        <w:t xml:space="preserve"> </w:t>
      </w:r>
    </w:p>
    <w:p w:rsidR="00DC7F9A" w:rsidRPr="00506C2D" w:rsidRDefault="00DC7F9A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В рамках выполнения второго этапа диспансеризации с целью оценки репродуктивного здоровья мужчин (метод оплаты 6.6.1) допускается выборочно в качестве биологического материала использовать эякулят, отделяемое из уретры (соскоб из уретры), первую порцию мочи, секрет предстательной железы.</w:t>
      </w:r>
    </w:p>
    <w:p w:rsidR="00024878" w:rsidRPr="00506C2D" w:rsidRDefault="009D445B" w:rsidP="00DC7F9A">
      <w:pPr>
        <w:ind w:firstLine="709"/>
        <w:jc w:val="both"/>
        <w:rPr>
          <w:bCs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>4.9.22 Тариф на консультирование медицинским психологом применяется в случаях, связанных с имеющимся заболеванием и/или состоянием, пациентов из числа ветеранов боевых действий; лиц, состоящих на диспансерном наблюдении; женщин в период беременности, родов и послеродовой период» в соответствии с Распоряжением МЗОО и по направлению лечащего врача.</w:t>
      </w:r>
    </w:p>
    <w:p w:rsidR="009D445B" w:rsidRPr="00506C2D" w:rsidRDefault="009D445B" w:rsidP="00DC7F9A">
      <w:pPr>
        <w:ind w:firstLine="709"/>
        <w:jc w:val="both"/>
        <w:rPr>
          <w:bCs/>
          <w:spacing w:val="-4"/>
          <w:sz w:val="28"/>
          <w:szCs w:val="28"/>
        </w:rPr>
      </w:pPr>
    </w:p>
    <w:p w:rsidR="0003695B" w:rsidRPr="00506C2D" w:rsidRDefault="00786B04" w:rsidP="008334CE">
      <w:pPr>
        <w:pStyle w:val="2"/>
        <w:spacing w:before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5</w:t>
      </w:r>
      <w:r w:rsidR="0003695B" w:rsidRPr="00506C2D">
        <w:rPr>
          <w:rFonts w:ascii="Times New Roman" w:hAnsi="Times New Roman"/>
          <w:b w:val="0"/>
          <w:i w:val="0"/>
        </w:rPr>
        <w:t>. Способы оплаты медицинской помощи, ок</w:t>
      </w:r>
      <w:r w:rsidR="001D21C5" w:rsidRPr="00506C2D">
        <w:rPr>
          <w:rFonts w:ascii="Times New Roman" w:hAnsi="Times New Roman"/>
          <w:b w:val="0"/>
          <w:i w:val="0"/>
        </w:rPr>
        <w:t>азанной в стационарных условиях</w:t>
      </w:r>
    </w:p>
    <w:p w:rsidR="00690B26" w:rsidRPr="00506C2D" w:rsidRDefault="00786B04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440CFC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устанавливаются следующие способы оплаты:</w:t>
      </w:r>
      <w:r w:rsidR="006002C5" w:rsidRPr="00506C2D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690B26" w:rsidRPr="00506C2D" w:rsidRDefault="00690B26" w:rsidP="008334CE">
      <w:pPr>
        <w:ind w:firstLine="709"/>
        <w:jc w:val="both"/>
        <w:rPr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- </w:t>
      </w:r>
      <w:r w:rsidR="003961B0" w:rsidRPr="00506C2D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E560E1" w:rsidRPr="00506C2D">
        <w:rPr>
          <w:bCs/>
          <w:spacing w:val="-4"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для оплаты случаев госпитализации не применяются клинико-статистические группы заболеваний)</w:t>
      </w:r>
      <w:r w:rsidR="003961B0" w:rsidRPr="00506C2D">
        <w:rPr>
          <w:sz w:val="28"/>
          <w:szCs w:val="28"/>
        </w:rPr>
        <w:t>;</w:t>
      </w:r>
    </w:p>
    <w:p w:rsidR="00690B26" w:rsidRPr="00506C2D" w:rsidRDefault="00690B26" w:rsidP="00690B26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–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</w:t>
      </w:r>
      <w:r w:rsidRPr="00506C2D">
        <w:rPr>
          <w:sz w:val="28"/>
          <w:szCs w:val="28"/>
        </w:rPr>
        <w:lastRenderedPageBreak/>
        <w:t xml:space="preserve">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4E7497" w:rsidRPr="00506C2D">
        <w:rPr>
          <w:bCs/>
          <w:sz w:val="28"/>
          <w:szCs w:val="28"/>
        </w:rPr>
        <w:t>смерти пациента</w:t>
      </w:r>
      <w:r w:rsidRPr="00506C2D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3961B0" w:rsidRPr="00506C2D">
        <w:rPr>
          <w:sz w:val="28"/>
          <w:szCs w:val="28"/>
        </w:rPr>
        <w:t>, в том числе в сочетании с оплатой за услугу диализа</w:t>
      </w:r>
      <w:r w:rsidR="00E560E1" w:rsidRPr="00506C2D">
        <w:rPr>
          <w:bCs/>
          <w:spacing w:val="-4"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для оплаты случаев госпитализации не применяются клинико-статистические группы заболеваний)</w:t>
      </w:r>
      <w:r w:rsidRPr="00506C2D">
        <w:rPr>
          <w:sz w:val="28"/>
          <w:szCs w:val="28"/>
        </w:rPr>
        <w:t>.</w:t>
      </w:r>
    </w:p>
    <w:p w:rsidR="00B803CA" w:rsidRPr="00506C2D" w:rsidRDefault="00690B26" w:rsidP="008334C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0"/>
        </w:rPr>
        <w:t xml:space="preserve">При оказании медицинской помощи пациентам, получающим услуги диализа в стационарных условиях оплата осуществляется </w:t>
      </w:r>
      <w:r w:rsidR="00B3540F" w:rsidRPr="00506C2D">
        <w:rPr>
          <w:sz w:val="28"/>
          <w:szCs w:val="28"/>
        </w:rPr>
        <w:t>за услугу диализа</w:t>
      </w:r>
      <w:r w:rsidRPr="00506C2D">
        <w:rPr>
          <w:sz w:val="28"/>
          <w:szCs w:val="20"/>
        </w:rPr>
        <w:t xml:space="preserve"> только в сочетании с основной КСГ, являющейся поводом для госпитализации</w:t>
      </w:r>
      <w:r w:rsidR="005B203B" w:rsidRPr="00506C2D">
        <w:rPr>
          <w:sz w:val="28"/>
          <w:szCs w:val="20"/>
        </w:rPr>
        <w:t>.</w:t>
      </w:r>
    </w:p>
    <w:p w:rsidR="00C330C6" w:rsidRPr="00506C2D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C330C6" w:rsidRPr="00506C2D">
        <w:rPr>
          <w:rFonts w:ascii="Times New Roman" w:hAnsi="Times New Roman"/>
          <w:b w:val="0"/>
          <w:sz w:val="28"/>
          <w:szCs w:val="28"/>
        </w:rPr>
        <w:t>.2 Сведения о применяемых способах оплаты медицинской помощи, оказываемой в стационарных условиях, в разрезе медицинских организаций представлены в приложени</w:t>
      </w:r>
      <w:r w:rsidR="00965A77" w:rsidRPr="00506C2D">
        <w:rPr>
          <w:rFonts w:ascii="Times New Roman" w:hAnsi="Times New Roman"/>
          <w:b w:val="0"/>
          <w:sz w:val="28"/>
          <w:szCs w:val="28"/>
        </w:rPr>
        <w:t>и</w:t>
      </w:r>
      <w:r w:rsidR="00C330C6" w:rsidRPr="00506C2D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267864" w:rsidRPr="00506C2D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trike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D36AE4" w:rsidRPr="00506C2D">
        <w:rPr>
          <w:rFonts w:ascii="Times New Roman" w:hAnsi="Times New Roman"/>
          <w:b w:val="0"/>
          <w:sz w:val="28"/>
          <w:szCs w:val="28"/>
        </w:rPr>
        <w:t xml:space="preserve">.3 </w:t>
      </w:r>
      <w:r w:rsidR="00267864" w:rsidRPr="00506C2D">
        <w:rPr>
          <w:rFonts w:ascii="Times New Roman" w:hAnsi="Times New Roman"/>
          <w:b w:val="0"/>
          <w:sz w:val="28"/>
          <w:szCs w:val="28"/>
        </w:rPr>
        <w:t>Настоящим соглашением устанавливаются порядок оплаты прерванных случаев оказания стационарной медицинской помощи</w:t>
      </w:r>
      <w:r w:rsidR="00D36D28" w:rsidRPr="00506C2D">
        <w:rPr>
          <w:rFonts w:ascii="Times New Roman" w:hAnsi="Times New Roman"/>
          <w:b w:val="0"/>
          <w:sz w:val="28"/>
          <w:szCs w:val="28"/>
        </w:rPr>
        <w:t xml:space="preserve"> с использованием следующих понижающих коэффициентов:</w:t>
      </w:r>
      <w:r w:rsidR="00267864" w:rsidRPr="00506C2D">
        <w:rPr>
          <w:rFonts w:ascii="Times New Roman" w:hAnsi="Times New Roman"/>
          <w:b w:val="0"/>
          <w:sz w:val="28"/>
          <w:szCs w:val="28"/>
        </w:rPr>
        <w:t xml:space="preserve"> </w:t>
      </w:r>
    </w:p>
    <w:tbl>
      <w:tblPr>
        <w:tblW w:w="9493" w:type="dxa"/>
        <w:jc w:val="center"/>
        <w:tblLook w:val="04A0" w:firstRow="1" w:lastRow="0" w:firstColumn="1" w:lastColumn="0" w:noHBand="0" w:noVBand="1"/>
      </w:tblPr>
      <w:tblGrid>
        <w:gridCol w:w="6232"/>
        <w:gridCol w:w="1560"/>
        <w:gridCol w:w="1701"/>
      </w:tblGrid>
      <w:tr w:rsidR="00F5079F" w:rsidRPr="00506C2D" w:rsidTr="00EC7FFB">
        <w:trPr>
          <w:trHeight w:val="510"/>
          <w:jc w:val="center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Доля оплаты</w:t>
            </w:r>
          </w:p>
        </w:tc>
      </w:tr>
      <w:tr w:rsidR="00F5079F" w:rsidRPr="00506C2D" w:rsidTr="00EC7FFB">
        <w:trPr>
          <w:trHeight w:val="1198"/>
          <w:jc w:val="center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79F" w:rsidRPr="00506C2D" w:rsidRDefault="00F5079F" w:rsidP="00EC7FF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Прерван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в срок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до 3-х дней вкл.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Прерван </w:t>
            </w:r>
          </w:p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в срок более 3-х дней</w:t>
            </w:r>
          </w:p>
        </w:tc>
      </w:tr>
      <w:tr w:rsidR="00F5079F" w:rsidRPr="00506C2D" w:rsidTr="00EC7FFB">
        <w:trPr>
          <w:trHeight w:val="436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spacing w:after="160" w:line="259" w:lineRule="auto"/>
              <w:ind w:left="447"/>
              <w:contextualSpacing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Случаи госпитализации, не предполагающие хирургическое лечение (вмешательство) или </w:t>
            </w:r>
            <w:proofErr w:type="spellStart"/>
            <w:r w:rsidRPr="00506C2D">
              <w:rPr>
                <w:sz w:val="28"/>
                <w:szCs w:val="28"/>
              </w:rPr>
              <w:t>тромболитическую</w:t>
            </w:r>
            <w:proofErr w:type="spellEnd"/>
            <w:r w:rsidRPr="00506C2D">
              <w:rPr>
                <w:sz w:val="28"/>
                <w:szCs w:val="28"/>
              </w:rPr>
              <w:t xml:space="preserve"> терапию </w:t>
            </w:r>
            <w:r w:rsidR="00CE0C74" w:rsidRPr="00506C2D">
              <w:rPr>
                <w:sz w:val="28"/>
                <w:szCs w:val="28"/>
              </w:rPr>
              <w:t xml:space="preserve">- </w:t>
            </w:r>
            <w:r w:rsidRPr="00506C2D">
              <w:rPr>
                <w:sz w:val="28"/>
                <w:szCs w:val="28"/>
              </w:rPr>
              <w:t xml:space="preserve">КСГ: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03.001,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15.013,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 xml:space="preserve">15.014, </w:t>
            </w:r>
            <w:proofErr w:type="spellStart"/>
            <w:r w:rsidRPr="00506C2D">
              <w:rPr>
                <w:sz w:val="28"/>
                <w:szCs w:val="28"/>
                <w:lang w:val="en-US"/>
              </w:rPr>
              <w:t>st</w:t>
            </w:r>
            <w:proofErr w:type="spellEnd"/>
            <w:r w:rsidRPr="00506C2D">
              <w:rPr>
                <w:sz w:val="28"/>
                <w:szCs w:val="28"/>
              </w:rPr>
              <w:t>36.002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F5079F" w:rsidRPr="00506C2D" w:rsidTr="00EC7FFB">
        <w:trPr>
          <w:trHeight w:val="132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spacing w:after="160" w:line="259" w:lineRule="auto"/>
              <w:ind w:left="447"/>
              <w:contextualSpacing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Случаи госпитализации, не предполагающие хирургическое лечение (вмешательство) или тромболитическую терапию, за исключением КСГ: st03.001, st15.013, st15.014, st36.002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F5079F" w:rsidRPr="00506C2D" w:rsidTr="00EC7FFB">
        <w:trPr>
          <w:trHeight w:val="97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ind w:left="447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 Случаи госпитализации с проведением хирургического лечения (вмешательства) или тромболитической терапии*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79F" w:rsidRPr="00506C2D" w:rsidRDefault="00F5079F" w:rsidP="00EC7FFB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0,9</w:t>
            </w:r>
          </w:p>
        </w:tc>
      </w:tr>
    </w:tbl>
    <w:p w:rsidR="00303F10" w:rsidRPr="00506C2D" w:rsidRDefault="00303F10" w:rsidP="00303F10">
      <w:pPr>
        <w:ind w:firstLine="708"/>
        <w:jc w:val="both"/>
        <w:rPr>
          <w:bCs/>
          <w:strike/>
          <w:spacing w:val="-4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*Перечень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 </w:t>
      </w:r>
    </w:p>
    <w:p w:rsidR="00DC3FFA" w:rsidRPr="00506C2D" w:rsidRDefault="00DC3FFA" w:rsidP="00303F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Законченные случаи оказания медицинской помощи с выпиской пациента до истечения 3-х дней (включительно) со дня госпитализации (начала лечения) по </w:t>
      </w:r>
      <w:r w:rsidRPr="00506C2D">
        <w:rPr>
          <w:sz w:val="28"/>
          <w:szCs w:val="28"/>
        </w:rPr>
        <w:lastRenderedPageBreak/>
        <w:t>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лечения.</w:t>
      </w:r>
    </w:p>
    <w:p w:rsidR="00E225CD" w:rsidRPr="00506C2D" w:rsidRDefault="00D16628" w:rsidP="00C57BB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При п</w:t>
      </w:r>
      <w:r w:rsidR="00FE2D36" w:rsidRPr="00506C2D">
        <w:rPr>
          <w:rFonts w:ascii="Times New Roman" w:hAnsi="Times New Roman" w:cs="Times New Roman"/>
          <w:sz w:val="28"/>
        </w:rPr>
        <w:t>роведении лекарственной терапии</w:t>
      </w:r>
      <w:r w:rsidRPr="00506C2D">
        <w:rPr>
          <w:rFonts w:ascii="Times New Roman" w:hAnsi="Times New Roman" w:cs="Times New Roman"/>
          <w:sz w:val="28"/>
        </w:rPr>
        <w:t xml:space="preserve"> </w:t>
      </w:r>
      <w:r w:rsidR="00E225CD" w:rsidRPr="00506C2D">
        <w:rPr>
          <w:rFonts w:ascii="Times New Roman" w:hAnsi="Times New Roman" w:cs="Times New Roman"/>
          <w:sz w:val="28"/>
        </w:rPr>
        <w:t>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B3540F" w:rsidRPr="00506C2D" w:rsidRDefault="00E225CD" w:rsidP="00B354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с применением коэффициентов, предусмотренных для оплаты терапевтических КСГ.</w:t>
      </w:r>
      <w:r w:rsidR="00B3540F" w:rsidRPr="00506C2D">
        <w:rPr>
          <w:sz w:val="28"/>
          <w:szCs w:val="28"/>
        </w:rPr>
        <w:t xml:space="preserve"> </w:t>
      </w:r>
    </w:p>
    <w:p w:rsidR="00B3540F" w:rsidRPr="00506C2D" w:rsidRDefault="00B3540F" w:rsidP="00B354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Случаи медицинской реабилитации по КСГ st37.002, st37.003, st37.006, st37.007, st37.024, st37.025, st37.026 с длительностью лечения менее количества дней, определенных Методическими рекомендациями по способам оплаты медицинской помощи за счет средств ОМС, оплачиваются как прерванные.</w:t>
      </w:r>
    </w:p>
    <w:p w:rsidR="006F3577" w:rsidRPr="00506C2D" w:rsidRDefault="008423B2" w:rsidP="008D6CB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медицинской организации в другое (в том числе из круглосуточного стационара в дневной) и в другую медицинскую организацию, в случае, если это обусловлено возникновением нового заболевания или состояния, входящего в другой класс </w:t>
      </w:r>
      <w:hyperlink r:id="rId8" w:history="1">
        <w:r w:rsidR="0047004B" w:rsidRPr="00506C2D">
          <w:rPr>
            <w:rFonts w:ascii="Times New Roman" w:hAnsi="Times New Roman" w:cs="Times New Roman"/>
            <w:sz w:val="28"/>
            <w:szCs w:val="28"/>
          </w:rPr>
          <w:t>МКБ-</w:t>
        </w:r>
        <w:r w:rsidRPr="00506C2D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506C2D">
        <w:rPr>
          <w:rFonts w:ascii="Times New Roman" w:hAnsi="Times New Roman" w:cs="Times New Roman"/>
          <w:sz w:val="28"/>
          <w:szCs w:val="28"/>
        </w:rPr>
        <w:t xml:space="preserve"> и не являющегося следствием закономерного прогрессирования основного заболевания, внутрибольничной инфекции или осложнением основного заболевания,  оба случая лечения заболевания подлежат оплате</w:t>
      </w:r>
      <w:r w:rsidR="006F3577" w:rsidRPr="00506C2D">
        <w:rPr>
          <w:rFonts w:ascii="Times New Roman" w:hAnsi="Times New Roman" w:cs="Times New Roman"/>
          <w:sz w:val="28"/>
        </w:rPr>
        <w:t xml:space="preserve"> в рамках соответствующих КСГ</w:t>
      </w:r>
      <w:r w:rsidR="006F3577" w:rsidRPr="00506C2D">
        <w:rPr>
          <w:rFonts w:ascii="Times New Roman" w:hAnsi="Times New Roman" w:cs="Times New Roman"/>
          <w:sz w:val="28"/>
          <w:szCs w:val="28"/>
        </w:rPr>
        <w:t xml:space="preserve">, </w:t>
      </w:r>
      <w:r w:rsidR="006F3577" w:rsidRPr="00506C2D">
        <w:rPr>
          <w:rFonts w:ascii="Times New Roman" w:hAnsi="Times New Roman" w:cs="Times New Roman"/>
          <w:sz w:val="28"/>
        </w:rPr>
        <w:t>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:rsidR="00356537" w:rsidRPr="00506C2D" w:rsidRDefault="00897A2F" w:rsidP="008334CE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Если перевод производится в пределах круглосуточного стационара одной медицинской организации, а заболевани</w:t>
      </w:r>
      <w:r w:rsidR="0047004B" w:rsidRPr="00506C2D">
        <w:rPr>
          <w:sz w:val="28"/>
          <w:szCs w:val="28"/>
        </w:rPr>
        <w:t>я относятся к одному классу МКБ-</w:t>
      </w:r>
      <w:r w:rsidRPr="00506C2D">
        <w:rPr>
          <w:sz w:val="28"/>
          <w:szCs w:val="28"/>
        </w:rPr>
        <w:t>10</w:t>
      </w:r>
      <w:r w:rsidR="00FE2D36" w:rsidRPr="00506C2D">
        <w:rPr>
          <w:sz w:val="28"/>
          <w:szCs w:val="28"/>
        </w:rPr>
        <w:t>,</w:t>
      </w:r>
      <w:r w:rsidRPr="00506C2D">
        <w:rPr>
          <w:sz w:val="28"/>
          <w:szCs w:val="28"/>
        </w:rPr>
        <w:t xml:space="preserve"> оплата производится в рамках одного случая лечения по КСГ с наибольшей стоимостью.</w:t>
      </w:r>
    </w:p>
    <w:p w:rsidR="004033E1" w:rsidRPr="00506C2D" w:rsidRDefault="00FE2D36" w:rsidP="008334CE">
      <w:pPr>
        <w:pStyle w:val="3"/>
        <w:spacing w:before="0"/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5</w:t>
      </w:r>
      <w:r w:rsidR="004033E1" w:rsidRPr="00506C2D">
        <w:rPr>
          <w:rFonts w:ascii="Times New Roman" w:hAnsi="Times New Roman"/>
          <w:b w:val="0"/>
          <w:sz w:val="28"/>
          <w:szCs w:val="28"/>
        </w:rPr>
        <w:t xml:space="preserve">.4 </w:t>
      </w:r>
      <w:r w:rsidR="004033E1" w:rsidRPr="00506C2D">
        <w:rPr>
          <w:rFonts w:ascii="Times New Roman" w:eastAsia="Calibri" w:hAnsi="Times New Roman"/>
          <w:b w:val="0"/>
          <w:sz w:val="28"/>
          <w:szCs w:val="28"/>
        </w:rPr>
        <w:t xml:space="preserve">Оплата одного случая госпитализации по двум КСГ возможна </w:t>
      </w:r>
      <w:r w:rsidR="003F0A72" w:rsidRPr="00506C2D">
        <w:rPr>
          <w:rFonts w:ascii="Times New Roman" w:eastAsia="Calibri" w:hAnsi="Times New Roman"/>
          <w:b w:val="0"/>
          <w:sz w:val="28"/>
          <w:szCs w:val="28"/>
        </w:rPr>
        <w:t xml:space="preserve">также в </w:t>
      </w:r>
      <w:r w:rsidR="004033E1" w:rsidRPr="00506C2D">
        <w:rPr>
          <w:rFonts w:ascii="Times New Roman" w:eastAsia="Calibri" w:hAnsi="Times New Roman"/>
          <w:b w:val="0"/>
          <w:sz w:val="28"/>
          <w:szCs w:val="28"/>
        </w:rPr>
        <w:t>следующих случаях:</w:t>
      </w:r>
    </w:p>
    <w:p w:rsidR="004033E1" w:rsidRPr="00506C2D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а)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или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02.003 «</w:t>
      </w:r>
      <w:proofErr w:type="spellStart"/>
      <w:r w:rsidR="004033E1" w:rsidRPr="00506C2D">
        <w:rPr>
          <w:rFonts w:eastAsia="Calibri"/>
          <w:sz w:val="28"/>
          <w:szCs w:val="28"/>
        </w:rPr>
        <w:t>Родоразрешение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», а также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01.001 «Беременность без патологии, дородовая госпитализация в отделение сестринского ухода»</w:t>
      </w:r>
      <w:r w:rsidR="004033E1" w:rsidRPr="00506C2D">
        <w:rPr>
          <w:rFonts w:eastAsia="Calibri"/>
          <w:b/>
          <w:sz w:val="28"/>
          <w:szCs w:val="28"/>
        </w:rPr>
        <w:t xml:space="preserve"> </w:t>
      </w:r>
      <w:r w:rsidR="004033E1" w:rsidRPr="00506C2D">
        <w:rPr>
          <w:rFonts w:eastAsia="Calibri"/>
          <w:sz w:val="28"/>
          <w:szCs w:val="28"/>
        </w:rPr>
        <w:t xml:space="preserve">или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 xml:space="preserve">02.004 «Кесарево сечение» </w:t>
      </w:r>
      <w:r w:rsidR="00A30E6F" w:rsidRPr="00506C2D">
        <w:rPr>
          <w:rFonts w:eastAsia="Calibri"/>
          <w:sz w:val="28"/>
          <w:szCs w:val="28"/>
        </w:rPr>
        <w:t>в случаях, если</w:t>
      </w:r>
      <w:r w:rsidR="004033E1" w:rsidRPr="00506C2D">
        <w:rPr>
          <w:rFonts w:eastAsia="Calibri"/>
          <w:sz w:val="28"/>
          <w:szCs w:val="28"/>
        </w:rPr>
        <w:t xml:space="preserve"> дородов</w:t>
      </w:r>
      <w:r w:rsidR="00A30E6F" w:rsidRPr="00506C2D">
        <w:rPr>
          <w:rFonts w:eastAsia="Calibri"/>
          <w:sz w:val="28"/>
          <w:szCs w:val="28"/>
        </w:rPr>
        <w:t>ая</w:t>
      </w:r>
      <w:r w:rsidR="004033E1" w:rsidRPr="00506C2D">
        <w:rPr>
          <w:rFonts w:eastAsia="Calibri"/>
          <w:sz w:val="28"/>
          <w:szCs w:val="28"/>
        </w:rPr>
        <w:t xml:space="preserve"> госпитализации пациентки в отделение патологии беременности или сестринского ухода продолжительностью </w:t>
      </w:r>
      <w:r w:rsidR="00A30E6F" w:rsidRPr="00506C2D">
        <w:rPr>
          <w:rFonts w:eastAsia="Calibri"/>
          <w:sz w:val="28"/>
          <w:szCs w:val="28"/>
        </w:rPr>
        <w:t xml:space="preserve">составила </w:t>
      </w:r>
      <w:r w:rsidR="004033E1" w:rsidRPr="00506C2D">
        <w:rPr>
          <w:rFonts w:eastAsia="Calibri"/>
          <w:sz w:val="28"/>
          <w:szCs w:val="28"/>
        </w:rPr>
        <w:t>не менее 6 дней.</w:t>
      </w:r>
    </w:p>
    <w:p w:rsidR="004033E1" w:rsidRPr="00506C2D" w:rsidRDefault="00187CA6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При этом оплата по</w:t>
      </w:r>
      <w:r w:rsidR="004033E1" w:rsidRPr="00506C2D">
        <w:rPr>
          <w:rFonts w:eastAsia="Calibri"/>
          <w:sz w:val="28"/>
          <w:szCs w:val="28"/>
        </w:rPr>
        <w:t xml:space="preserve"> КСГ </w:t>
      </w:r>
      <w:proofErr w:type="spellStart"/>
      <w:r w:rsidR="004033E1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506C2D">
        <w:rPr>
          <w:rFonts w:eastAsia="Calibri"/>
          <w:sz w:val="28"/>
          <w:szCs w:val="28"/>
        </w:rPr>
        <w:t>02.001 «Осложнения, связанные с беременностью» возможна в случае пребывания в отделении патологии беременности не менее 2 дней при оказании медицинской помощи по следующим МКБ-10:</w:t>
      </w:r>
    </w:p>
    <w:p w:rsidR="004033E1" w:rsidRPr="00506C2D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O14.1 Тяжелая </w:t>
      </w:r>
      <w:proofErr w:type="spellStart"/>
      <w:r w:rsidRPr="00506C2D">
        <w:rPr>
          <w:rFonts w:eastAsia="Calibri"/>
          <w:sz w:val="28"/>
          <w:szCs w:val="28"/>
        </w:rPr>
        <w:t>преэклампсия</w:t>
      </w:r>
      <w:proofErr w:type="spellEnd"/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lastRenderedPageBreak/>
        <w:t>O34.2 Послеоперационный рубец матки, требующий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O36.3 Признаки внутриутробной гипоксии плода, требующие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O36.4 Внутриутробная гибель плода, требующая предостав</w:t>
      </w:r>
      <w:r w:rsidR="00AA05D2" w:rsidRPr="00506C2D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506C2D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O42.2 Преждевременный разрыв плодных оболочек, задержка родов, </w:t>
      </w:r>
      <w:r w:rsidR="00AA05D2" w:rsidRPr="00506C2D">
        <w:rPr>
          <w:rFonts w:eastAsia="Calibri"/>
          <w:sz w:val="28"/>
          <w:szCs w:val="28"/>
        </w:rPr>
        <w:t>связанная с проводимой терапией</w:t>
      </w:r>
      <w:r w:rsidR="00FE2D36" w:rsidRPr="00506C2D">
        <w:rPr>
          <w:rFonts w:eastAsia="Calibri"/>
          <w:sz w:val="28"/>
          <w:szCs w:val="28"/>
        </w:rPr>
        <w:t>.</w:t>
      </w:r>
    </w:p>
    <w:p w:rsidR="00A30E6F" w:rsidRPr="00506C2D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б) </w:t>
      </w:r>
      <w:r w:rsidR="00FE2D36" w:rsidRPr="00506C2D">
        <w:rPr>
          <w:rFonts w:eastAsia="Calibri"/>
          <w:sz w:val="28"/>
          <w:szCs w:val="28"/>
        </w:rPr>
        <w:t>П</w:t>
      </w:r>
      <w:r w:rsidR="00A30E6F" w:rsidRPr="00506C2D">
        <w:rPr>
          <w:rFonts w:eastAsia="Calibri"/>
          <w:sz w:val="28"/>
          <w:szCs w:val="28"/>
        </w:rPr>
        <w:t>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A30E6F" w:rsidRPr="00506C2D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в) </w:t>
      </w:r>
      <w:r w:rsidR="00FE2D36" w:rsidRPr="00506C2D">
        <w:rPr>
          <w:rFonts w:eastAsia="Calibri"/>
          <w:sz w:val="28"/>
          <w:szCs w:val="28"/>
        </w:rPr>
        <w:t>С</w:t>
      </w:r>
      <w:r w:rsidR="00A30E6F" w:rsidRPr="00506C2D">
        <w:rPr>
          <w:rFonts w:eastAsia="Calibri"/>
          <w:sz w:val="28"/>
          <w:szCs w:val="28"/>
        </w:rPr>
        <w:t>лучаи оказания медицинской помощи, связа</w:t>
      </w:r>
      <w:r w:rsidR="0047004B" w:rsidRPr="00506C2D">
        <w:rPr>
          <w:rFonts w:eastAsia="Calibri"/>
          <w:sz w:val="28"/>
          <w:szCs w:val="28"/>
        </w:rPr>
        <w:t>нные с установкой, заменой порт-</w:t>
      </w:r>
      <w:r w:rsidR="00A30E6F" w:rsidRPr="00506C2D">
        <w:rPr>
          <w:rFonts w:eastAsia="Calibri"/>
          <w:sz w:val="28"/>
          <w:szCs w:val="28"/>
        </w:rPr>
        <w:t xml:space="preserve">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A30E6F" w:rsidRPr="00506C2D" w:rsidRDefault="00AA05D2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г) </w:t>
      </w:r>
      <w:r w:rsidR="00FE2D36" w:rsidRPr="00506C2D">
        <w:rPr>
          <w:rFonts w:eastAsia="Calibri"/>
          <w:sz w:val="28"/>
          <w:szCs w:val="28"/>
        </w:rPr>
        <w:t>Э</w:t>
      </w:r>
      <w:r w:rsidR="00A30E6F" w:rsidRPr="00506C2D">
        <w:rPr>
          <w:rFonts w:eastAsia="Calibri"/>
          <w:sz w:val="28"/>
          <w:szCs w:val="28"/>
        </w:rPr>
        <w:t>тапное хирургическое лечение при злокачественных новообразованиях, не предусматривающее</w:t>
      </w:r>
      <w:r w:rsidRPr="00506C2D">
        <w:rPr>
          <w:rFonts w:eastAsia="Calibri"/>
          <w:sz w:val="28"/>
          <w:szCs w:val="28"/>
        </w:rPr>
        <w:t xml:space="preserve"> выписку пациента из стационара.</w:t>
      </w:r>
    </w:p>
    <w:p w:rsidR="00E3772E" w:rsidRPr="00506C2D" w:rsidRDefault="00E3772E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д) </w:t>
      </w:r>
      <w:r w:rsidR="0018286E" w:rsidRPr="00506C2D">
        <w:rPr>
          <w:rFonts w:eastAsia="Calibri"/>
          <w:sz w:val="28"/>
          <w:szCs w:val="28"/>
        </w:rPr>
        <w:t>П</w:t>
      </w:r>
      <w:r w:rsidRPr="00506C2D">
        <w:rPr>
          <w:sz w:val="28"/>
        </w:rPr>
        <w:t>ро</w:t>
      </w:r>
      <w:r w:rsidR="0018286E" w:rsidRPr="00506C2D">
        <w:rPr>
          <w:sz w:val="28"/>
        </w:rPr>
        <w:t xml:space="preserve">ведение </w:t>
      </w:r>
      <w:proofErr w:type="spellStart"/>
      <w:r w:rsidR="0018286E" w:rsidRPr="00506C2D">
        <w:rPr>
          <w:sz w:val="28"/>
        </w:rPr>
        <w:t>реинфузии</w:t>
      </w:r>
      <w:proofErr w:type="spellEnd"/>
      <w:r w:rsidR="0018286E" w:rsidRPr="00506C2D">
        <w:rPr>
          <w:sz w:val="28"/>
        </w:rPr>
        <w:t xml:space="preserve"> </w:t>
      </w:r>
      <w:proofErr w:type="spellStart"/>
      <w:r w:rsidR="0018286E" w:rsidRPr="00506C2D">
        <w:rPr>
          <w:sz w:val="28"/>
        </w:rPr>
        <w:t>аутокрови</w:t>
      </w:r>
      <w:proofErr w:type="spellEnd"/>
      <w:r w:rsidR="0018286E" w:rsidRPr="00506C2D">
        <w:rPr>
          <w:sz w:val="28"/>
        </w:rPr>
        <w:t>,</w:t>
      </w:r>
      <w:r w:rsidRPr="00506C2D">
        <w:rPr>
          <w:sz w:val="28"/>
        </w:rPr>
        <w:t xml:space="preserve"> баллонной внутриаортальной </w:t>
      </w:r>
      <w:proofErr w:type="spellStart"/>
      <w:r w:rsidRPr="00506C2D">
        <w:rPr>
          <w:sz w:val="28"/>
        </w:rPr>
        <w:t>контрпульсации</w:t>
      </w:r>
      <w:proofErr w:type="spellEnd"/>
      <w:r w:rsidRPr="00506C2D">
        <w:rPr>
          <w:sz w:val="28"/>
        </w:rPr>
        <w:t xml:space="preserve"> или экстракорпоральной мембранной </w:t>
      </w:r>
      <w:proofErr w:type="spellStart"/>
      <w:r w:rsidRPr="00506C2D">
        <w:rPr>
          <w:sz w:val="28"/>
        </w:rPr>
        <w:t>оксигенации</w:t>
      </w:r>
      <w:proofErr w:type="spellEnd"/>
      <w:r w:rsidRPr="00506C2D">
        <w:rPr>
          <w:sz w:val="28"/>
        </w:rPr>
        <w:t xml:space="preserve"> на фоне лечения основного заболевания</w:t>
      </w:r>
      <w:r w:rsidR="009F2B28" w:rsidRPr="00506C2D">
        <w:rPr>
          <w:rFonts w:eastAsia="Calibri"/>
          <w:sz w:val="28"/>
          <w:szCs w:val="28"/>
        </w:rPr>
        <w:t>;</w:t>
      </w:r>
    </w:p>
    <w:p w:rsidR="009F2B28" w:rsidRPr="00506C2D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е) Проведение иммунизации против респираторно-синцитиальной вирусной инфекции в период госпитализации по поводу нарушений, возникающих в перинатальном периоде, являющихся показанием к иммунизации;</w:t>
      </w:r>
    </w:p>
    <w:p w:rsidR="009F2B28" w:rsidRPr="00506C2D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ж) 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микроорганизмами.</w:t>
      </w:r>
    </w:p>
    <w:p w:rsidR="009F2B28" w:rsidRPr="00506C2D" w:rsidRDefault="00B3540F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Выставление случая только по КСГ </w:t>
      </w:r>
      <w:proofErr w:type="spellStart"/>
      <w:r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Pr="00506C2D">
        <w:rPr>
          <w:rFonts w:eastAsia="Calibri"/>
          <w:sz w:val="28"/>
          <w:szCs w:val="28"/>
        </w:rPr>
        <w:t>36.0</w:t>
      </w:r>
      <w:r w:rsidR="00974D76" w:rsidRPr="00506C2D">
        <w:rPr>
          <w:rFonts w:eastAsia="Calibri"/>
          <w:sz w:val="28"/>
          <w:szCs w:val="28"/>
        </w:rPr>
        <w:t>50</w:t>
      </w:r>
      <w:r w:rsidRPr="00506C2D">
        <w:rPr>
          <w:rFonts w:eastAsia="Calibri"/>
          <w:sz w:val="28"/>
          <w:szCs w:val="28"/>
        </w:rPr>
        <w:t>-</w:t>
      </w:r>
      <w:proofErr w:type="spellStart"/>
      <w:r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Pr="00506C2D">
        <w:rPr>
          <w:rFonts w:eastAsia="Calibri"/>
          <w:sz w:val="28"/>
          <w:szCs w:val="28"/>
        </w:rPr>
        <w:t>36.0</w:t>
      </w:r>
      <w:r w:rsidR="00974D76" w:rsidRPr="00506C2D">
        <w:rPr>
          <w:rFonts w:eastAsia="Calibri"/>
          <w:sz w:val="28"/>
          <w:szCs w:val="28"/>
        </w:rPr>
        <w:t>54</w:t>
      </w:r>
      <w:r w:rsidRPr="00506C2D">
        <w:rPr>
          <w:rFonts w:eastAsia="Calibri"/>
          <w:sz w:val="28"/>
          <w:szCs w:val="28"/>
        </w:rPr>
        <w:t xml:space="preserve"> «Проведение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 (уровень 1-</w:t>
      </w:r>
      <w:r w:rsidR="00974D76" w:rsidRPr="00506C2D">
        <w:rPr>
          <w:rFonts w:eastAsia="Calibri"/>
          <w:sz w:val="28"/>
          <w:szCs w:val="28"/>
        </w:rPr>
        <w:t>5</w:t>
      </w:r>
      <w:r w:rsidRPr="00506C2D">
        <w:rPr>
          <w:rFonts w:eastAsia="Calibri"/>
          <w:sz w:val="28"/>
          <w:szCs w:val="28"/>
        </w:rPr>
        <w:t xml:space="preserve">)» без основной КСГ, а также выставление случая по двум КСГ из перечня </w:t>
      </w:r>
      <w:proofErr w:type="spellStart"/>
      <w:r w:rsidR="00974D7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974D76" w:rsidRPr="00506C2D">
        <w:rPr>
          <w:rFonts w:eastAsia="Calibri"/>
          <w:sz w:val="28"/>
          <w:szCs w:val="28"/>
        </w:rPr>
        <w:t>36.050-</w:t>
      </w:r>
      <w:proofErr w:type="spellStart"/>
      <w:r w:rsidR="00974D7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974D76" w:rsidRPr="00506C2D">
        <w:rPr>
          <w:rFonts w:eastAsia="Calibri"/>
          <w:sz w:val="28"/>
          <w:szCs w:val="28"/>
        </w:rPr>
        <w:t xml:space="preserve">36.054 </w:t>
      </w:r>
      <w:r w:rsidRPr="00506C2D">
        <w:rPr>
          <w:rFonts w:eastAsia="Calibri"/>
          <w:sz w:val="28"/>
          <w:szCs w:val="28"/>
        </w:rPr>
        <w:t xml:space="preserve">«Проведение антимикробной терапии инфекций, вызванных </w:t>
      </w:r>
      <w:proofErr w:type="spellStart"/>
      <w:r w:rsidRPr="00506C2D">
        <w:rPr>
          <w:rFonts w:eastAsia="Calibri"/>
          <w:sz w:val="28"/>
          <w:szCs w:val="28"/>
        </w:rPr>
        <w:t>полирезистентными</w:t>
      </w:r>
      <w:proofErr w:type="spellEnd"/>
      <w:r w:rsidRPr="00506C2D">
        <w:rPr>
          <w:rFonts w:eastAsia="Calibri"/>
          <w:sz w:val="28"/>
          <w:szCs w:val="28"/>
        </w:rPr>
        <w:t xml:space="preserve"> микроорганизмами (уровень </w:t>
      </w:r>
      <w:r w:rsidR="00974D76" w:rsidRPr="00506C2D">
        <w:rPr>
          <w:rFonts w:eastAsia="Calibri"/>
          <w:sz w:val="28"/>
          <w:szCs w:val="28"/>
        </w:rPr>
        <w:t>1-5</w:t>
      </w:r>
      <w:r w:rsidRPr="00506C2D">
        <w:rPr>
          <w:rFonts w:eastAsia="Calibri"/>
          <w:sz w:val="28"/>
          <w:szCs w:val="28"/>
        </w:rPr>
        <w:t>) с пересекающимися сроками лечения не допускается.</w:t>
      </w:r>
      <w:r w:rsidR="009F2B28" w:rsidRPr="00506C2D">
        <w:rPr>
          <w:rFonts w:eastAsia="Calibri"/>
          <w:sz w:val="28"/>
          <w:szCs w:val="28"/>
        </w:rPr>
        <w:t xml:space="preserve"> </w:t>
      </w:r>
    </w:p>
    <w:p w:rsidR="000D4A61" w:rsidRPr="00506C2D" w:rsidRDefault="000D4A61" w:rsidP="003B713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з) 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</w:t>
      </w:r>
      <w:r w:rsidR="003B713E" w:rsidRPr="00506C2D">
        <w:rPr>
          <w:sz w:val="28"/>
          <w:szCs w:val="28"/>
        </w:rPr>
        <w:t>.</w:t>
      </w:r>
    </w:p>
    <w:p w:rsidR="004B3AE9" w:rsidRPr="00506C2D" w:rsidRDefault="004B3AE9" w:rsidP="004B3AE9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и) </w:t>
      </w:r>
      <w:proofErr w:type="gramStart"/>
      <w:r w:rsidRPr="00506C2D">
        <w:rPr>
          <w:bCs/>
          <w:spacing w:val="-4"/>
          <w:sz w:val="28"/>
          <w:szCs w:val="28"/>
        </w:rPr>
        <w:t>В</w:t>
      </w:r>
      <w:proofErr w:type="gramEnd"/>
      <w:r w:rsidRPr="00506C2D">
        <w:rPr>
          <w:bCs/>
          <w:spacing w:val="-4"/>
          <w:sz w:val="28"/>
          <w:szCs w:val="28"/>
        </w:rPr>
        <w:t xml:space="preserve">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дней.</w:t>
      </w:r>
    </w:p>
    <w:p w:rsidR="00A30E6F" w:rsidRPr="00506C2D" w:rsidRDefault="00871E45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sz w:val="28"/>
          <w:szCs w:val="28"/>
        </w:rPr>
        <w:t>При оплате случаев лечения, подлежащих оплате по двум КСГ по основаниям, изложенным в подпункте 5.4 настоящего соглашения, случай до перевода не может считаться прерванным при переводе пациента из одного отделения медицинской организации в другое, изменении условий оказания медицинской помощи с круглосуточного стационара на дневной стационар и переводе пациента в другую медицинскую организацию</w:t>
      </w:r>
      <w:r w:rsidR="00A30E6F" w:rsidRPr="00506C2D">
        <w:rPr>
          <w:rFonts w:eastAsia="Calibri"/>
          <w:sz w:val="28"/>
          <w:szCs w:val="28"/>
        </w:rPr>
        <w:t xml:space="preserve">. </w:t>
      </w:r>
      <w:r w:rsidR="004B3AE9" w:rsidRPr="00506C2D">
        <w:rPr>
          <w:rFonts w:eastAsia="Calibri"/>
          <w:sz w:val="28"/>
          <w:szCs w:val="28"/>
        </w:rPr>
        <w:t xml:space="preserve"> </w:t>
      </w:r>
    </w:p>
    <w:p w:rsidR="00EA00D7" w:rsidRPr="00506C2D" w:rsidRDefault="00EA00D7" w:rsidP="00EA00D7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 xml:space="preserve">По каждому случаю оплаты медицинской помощи по двум КСГ должна быть проведена медико-экономическая экспертиза и, при необходимости, </w:t>
      </w:r>
      <w:r w:rsidRPr="00506C2D">
        <w:rPr>
          <w:rFonts w:eastAsia="Calibri"/>
          <w:sz w:val="28"/>
          <w:szCs w:val="28"/>
        </w:rPr>
        <w:lastRenderedPageBreak/>
        <w:t>экспертиза качества медицинской помощи.</w:t>
      </w:r>
    </w:p>
    <w:p w:rsidR="00CD5DB7" w:rsidRPr="00506C2D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5</w:t>
      </w:r>
      <w:r w:rsidR="00CD5DB7" w:rsidRPr="00506C2D">
        <w:rPr>
          <w:sz w:val="28"/>
          <w:szCs w:val="28"/>
        </w:rPr>
        <w:t>.</w:t>
      </w:r>
      <w:r w:rsidR="00D63D29" w:rsidRPr="00506C2D">
        <w:rPr>
          <w:sz w:val="28"/>
          <w:szCs w:val="28"/>
        </w:rPr>
        <w:t>5</w:t>
      </w:r>
      <w:r w:rsidR="00CD5DB7" w:rsidRPr="00506C2D">
        <w:rPr>
          <w:sz w:val="28"/>
          <w:szCs w:val="28"/>
        </w:rPr>
        <w:t xml:space="preserve"> Оплата стационарной помощи по тарифам КСГ </w:t>
      </w:r>
      <w:r w:rsidR="00795DA5" w:rsidRPr="00506C2D">
        <w:rPr>
          <w:sz w:val="28"/>
          <w:szCs w:val="28"/>
        </w:rPr>
        <w:t xml:space="preserve">№№ </w:t>
      </w:r>
      <w:proofErr w:type="spellStart"/>
      <w:r w:rsidR="00795DA5" w:rsidRPr="00506C2D">
        <w:rPr>
          <w:sz w:val="28"/>
          <w:szCs w:val="28"/>
          <w:lang w:val="en-US"/>
        </w:rPr>
        <w:t>st</w:t>
      </w:r>
      <w:proofErr w:type="spellEnd"/>
      <w:r w:rsidR="00795DA5" w:rsidRPr="00506C2D">
        <w:rPr>
          <w:sz w:val="28"/>
          <w:szCs w:val="28"/>
        </w:rPr>
        <w:t>37.001-</w:t>
      </w:r>
      <w:proofErr w:type="spellStart"/>
      <w:r w:rsidR="00795DA5" w:rsidRPr="00506C2D">
        <w:rPr>
          <w:sz w:val="28"/>
          <w:szCs w:val="28"/>
          <w:lang w:val="en-US"/>
        </w:rPr>
        <w:t>st</w:t>
      </w:r>
      <w:proofErr w:type="spellEnd"/>
      <w:r w:rsidR="00795DA5" w:rsidRPr="00506C2D">
        <w:rPr>
          <w:sz w:val="28"/>
          <w:szCs w:val="28"/>
        </w:rPr>
        <w:t>37.0</w:t>
      </w:r>
      <w:r w:rsidR="003B713E" w:rsidRPr="00506C2D">
        <w:rPr>
          <w:sz w:val="28"/>
          <w:szCs w:val="28"/>
        </w:rPr>
        <w:t>3</w:t>
      </w:r>
      <w:r w:rsidR="00974D76" w:rsidRPr="00506C2D">
        <w:rPr>
          <w:sz w:val="28"/>
          <w:szCs w:val="28"/>
        </w:rPr>
        <w:t>4</w:t>
      </w:r>
      <w:r w:rsidR="00DD50AC" w:rsidRPr="00506C2D">
        <w:rPr>
          <w:sz w:val="28"/>
          <w:szCs w:val="28"/>
        </w:rPr>
        <w:t xml:space="preserve"> </w:t>
      </w:r>
      <w:r w:rsidR="00CD5DB7" w:rsidRPr="00506C2D">
        <w:rPr>
          <w:sz w:val="28"/>
          <w:szCs w:val="28"/>
        </w:rPr>
        <w:t>(</w:t>
      </w:r>
      <w:r w:rsidR="006C6A99" w:rsidRPr="00506C2D">
        <w:rPr>
          <w:sz w:val="28"/>
          <w:szCs w:val="28"/>
        </w:rPr>
        <w:t>медицинская реабилитация</w:t>
      </w:r>
      <w:r w:rsidR="00CD5DB7" w:rsidRPr="00506C2D">
        <w:rPr>
          <w:sz w:val="28"/>
          <w:szCs w:val="28"/>
        </w:rPr>
        <w:t xml:space="preserve">) производится только медицинским организациям, </w:t>
      </w:r>
      <w:r w:rsidR="00E3772E" w:rsidRPr="00506C2D">
        <w:rPr>
          <w:sz w:val="28"/>
          <w:szCs w:val="28"/>
        </w:rPr>
        <w:t xml:space="preserve">имеющим соответствующую лицензию, </w:t>
      </w:r>
      <w:r w:rsidR="00CD5DB7" w:rsidRPr="00506C2D">
        <w:rPr>
          <w:sz w:val="28"/>
          <w:szCs w:val="28"/>
        </w:rPr>
        <w:t>для которых Комиссией по ТП ОМС установлен объем предоставления медицинской помощи по позици</w:t>
      </w:r>
      <w:r w:rsidR="00127812" w:rsidRPr="00506C2D">
        <w:rPr>
          <w:sz w:val="28"/>
          <w:szCs w:val="28"/>
        </w:rPr>
        <w:t>ям</w:t>
      </w:r>
      <w:r w:rsidR="00CD5DB7" w:rsidRPr="00506C2D">
        <w:rPr>
          <w:sz w:val="28"/>
          <w:szCs w:val="28"/>
        </w:rPr>
        <w:t xml:space="preserve"> «Медицинская реабилитация</w:t>
      </w:r>
      <w:r w:rsidR="00127812" w:rsidRPr="00506C2D">
        <w:rPr>
          <w:sz w:val="28"/>
          <w:szCs w:val="28"/>
        </w:rPr>
        <w:t xml:space="preserve"> …</w:t>
      </w:r>
      <w:r w:rsidR="00CD5DB7" w:rsidRPr="00506C2D">
        <w:rPr>
          <w:sz w:val="28"/>
          <w:szCs w:val="28"/>
        </w:rPr>
        <w:t>».</w:t>
      </w:r>
    </w:p>
    <w:p w:rsidR="00CD5DB7" w:rsidRPr="00506C2D" w:rsidRDefault="00CD5DB7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Для осуществления медицинской реабилитации в стационарных условиях направляются пациенты со значительными нарушениями функций, при наличии подтвержденной результатами обследо</w:t>
      </w:r>
      <w:r w:rsidR="00FE2D36" w:rsidRPr="00506C2D">
        <w:rPr>
          <w:sz w:val="28"/>
          <w:szCs w:val="28"/>
        </w:rPr>
        <w:t>вания перспективы</w:t>
      </w:r>
      <w:r w:rsidRPr="00506C2D">
        <w:rPr>
          <w:sz w:val="28"/>
          <w:szCs w:val="28"/>
        </w:rPr>
        <w:t xml:space="preserve"> восстановления функций (реабилитационного потенциала), нуждающиеся в посторонней помощи для осуществления обслуживания, перемещения и общения, требующие круглосуточного медицинского наблюдения, применения интенсивных методов лечения и реабилитации, т.е. при оценке состояния пациентов по </w:t>
      </w:r>
      <w:r w:rsidR="00AF3D74" w:rsidRPr="00506C2D">
        <w:rPr>
          <w:sz w:val="28"/>
          <w:szCs w:val="28"/>
        </w:rPr>
        <w:t>ш</w:t>
      </w:r>
      <w:r w:rsidRPr="00506C2D">
        <w:rPr>
          <w:sz w:val="28"/>
          <w:szCs w:val="28"/>
        </w:rPr>
        <w:t xml:space="preserve">кале </w:t>
      </w:r>
      <w:r w:rsidR="00AF3D74" w:rsidRPr="00506C2D">
        <w:rPr>
          <w:sz w:val="28"/>
          <w:szCs w:val="28"/>
        </w:rPr>
        <w:t>р</w:t>
      </w:r>
      <w:r w:rsidR="00117796" w:rsidRPr="00506C2D">
        <w:rPr>
          <w:sz w:val="28"/>
          <w:szCs w:val="28"/>
        </w:rPr>
        <w:t xml:space="preserve">еабилитационной </w:t>
      </w:r>
      <w:r w:rsidR="00AF3D74" w:rsidRPr="00506C2D">
        <w:rPr>
          <w:sz w:val="28"/>
          <w:szCs w:val="28"/>
        </w:rPr>
        <w:t>м</w:t>
      </w:r>
      <w:r w:rsidR="00117796" w:rsidRPr="00506C2D">
        <w:rPr>
          <w:sz w:val="28"/>
          <w:szCs w:val="28"/>
        </w:rPr>
        <w:t>аршрутизации</w:t>
      </w:r>
      <w:r w:rsidRPr="00506C2D">
        <w:rPr>
          <w:sz w:val="28"/>
          <w:szCs w:val="28"/>
        </w:rPr>
        <w:t xml:space="preserve"> </w:t>
      </w:r>
      <w:r w:rsidR="00117796" w:rsidRPr="00506C2D">
        <w:rPr>
          <w:sz w:val="28"/>
          <w:szCs w:val="28"/>
        </w:rPr>
        <w:t xml:space="preserve">(ШРМ) </w:t>
      </w:r>
      <w:r w:rsidR="00897A2F" w:rsidRPr="00506C2D">
        <w:rPr>
          <w:sz w:val="28"/>
          <w:szCs w:val="28"/>
        </w:rPr>
        <w:t>3</w:t>
      </w:r>
      <w:r w:rsidR="00117796" w:rsidRPr="00506C2D">
        <w:rPr>
          <w:sz w:val="28"/>
          <w:szCs w:val="28"/>
        </w:rPr>
        <w:t>-6</w:t>
      </w:r>
      <w:r w:rsidRPr="00506C2D">
        <w:rPr>
          <w:sz w:val="28"/>
          <w:szCs w:val="28"/>
        </w:rPr>
        <w:t>.</w:t>
      </w:r>
    </w:p>
    <w:p w:rsidR="00CD5DB7" w:rsidRPr="00506C2D" w:rsidRDefault="00795DA5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Медицинская реабилитация детей в круглосуточном стационаре осуществляется при средней и тяжелой степени тяжести заболеваний, предусмотренных указанными КСГ.</w:t>
      </w:r>
    </w:p>
    <w:p w:rsidR="007D1DA6" w:rsidRPr="00506C2D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rFonts w:eastAsia="Calibri"/>
          <w:strike/>
          <w:sz w:val="28"/>
          <w:szCs w:val="28"/>
        </w:rPr>
      </w:pPr>
      <w:r w:rsidRPr="00506C2D">
        <w:rPr>
          <w:rFonts w:eastAsia="Calibri"/>
          <w:sz w:val="28"/>
          <w:szCs w:val="28"/>
        </w:rPr>
        <w:t>5</w:t>
      </w:r>
      <w:r w:rsidR="007D1DA6" w:rsidRPr="00506C2D">
        <w:rPr>
          <w:rFonts w:eastAsia="Calibri"/>
          <w:sz w:val="28"/>
          <w:szCs w:val="28"/>
        </w:rPr>
        <w:t xml:space="preserve">.6 Тарифы по КСГ </w:t>
      </w:r>
      <w:proofErr w:type="spellStart"/>
      <w:r w:rsidR="007D1DA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506C2D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proofErr w:type="spellStart"/>
      <w:r w:rsidR="007D1DA6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506C2D">
        <w:rPr>
          <w:rFonts w:eastAsia="Calibri"/>
          <w:sz w:val="28"/>
          <w:szCs w:val="28"/>
        </w:rPr>
        <w:t>36.0</w:t>
      </w:r>
      <w:r w:rsidR="006002C5" w:rsidRPr="00506C2D">
        <w:rPr>
          <w:rFonts w:eastAsia="Calibri"/>
          <w:sz w:val="28"/>
          <w:szCs w:val="28"/>
        </w:rPr>
        <w:t>2</w:t>
      </w:r>
      <w:r w:rsidR="006D2498" w:rsidRPr="00506C2D">
        <w:rPr>
          <w:rFonts w:eastAsia="Calibri"/>
          <w:sz w:val="28"/>
          <w:szCs w:val="28"/>
        </w:rPr>
        <w:t>7</w:t>
      </w:r>
      <w:r w:rsidR="00D3416C" w:rsidRPr="00506C2D">
        <w:rPr>
          <w:rFonts w:eastAsia="Calibri"/>
          <w:sz w:val="28"/>
          <w:szCs w:val="28"/>
        </w:rPr>
        <w:t xml:space="preserve">- </w:t>
      </w:r>
      <w:proofErr w:type="spellStart"/>
      <w:r w:rsidR="00D3416C" w:rsidRPr="00506C2D">
        <w:rPr>
          <w:rFonts w:eastAsia="Calibri"/>
          <w:sz w:val="28"/>
          <w:szCs w:val="28"/>
          <w:lang w:val="en-US"/>
        </w:rPr>
        <w:t>st</w:t>
      </w:r>
      <w:proofErr w:type="spellEnd"/>
      <w:r w:rsidR="00D3416C" w:rsidRPr="00506C2D">
        <w:rPr>
          <w:rFonts w:eastAsia="Calibri"/>
          <w:sz w:val="28"/>
          <w:szCs w:val="28"/>
        </w:rPr>
        <w:t>36.0</w:t>
      </w:r>
      <w:r w:rsidR="006002C5" w:rsidRPr="00506C2D">
        <w:rPr>
          <w:rFonts w:eastAsia="Calibri"/>
          <w:sz w:val="28"/>
          <w:szCs w:val="28"/>
        </w:rPr>
        <w:t>47</w:t>
      </w:r>
      <w:r w:rsidR="007D1DA6" w:rsidRPr="00506C2D">
        <w:rPr>
          <w:rFonts w:eastAsia="Calibri"/>
          <w:sz w:val="28"/>
          <w:szCs w:val="28"/>
        </w:rPr>
        <w:t xml:space="preserve"> «Лечение с применением генно-инженерных биологических препаратов и селективных </w:t>
      </w:r>
      <w:proofErr w:type="spellStart"/>
      <w:r w:rsidR="007D1DA6" w:rsidRPr="00506C2D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506C2D">
        <w:rPr>
          <w:rFonts w:eastAsia="Calibri"/>
          <w:sz w:val="28"/>
          <w:szCs w:val="28"/>
        </w:rPr>
        <w:t xml:space="preserve"> (уровень 1-</w:t>
      </w:r>
      <w:r w:rsidR="006002C5" w:rsidRPr="00506C2D">
        <w:rPr>
          <w:rFonts w:eastAsia="Calibri"/>
          <w:sz w:val="28"/>
          <w:szCs w:val="28"/>
        </w:rPr>
        <w:t>20</w:t>
      </w:r>
      <w:r w:rsidR="00983EDF" w:rsidRPr="00506C2D">
        <w:rPr>
          <w:rFonts w:eastAsia="Calibri"/>
          <w:sz w:val="28"/>
          <w:szCs w:val="28"/>
        </w:rPr>
        <w:t>)</w:t>
      </w:r>
      <w:r w:rsidR="007D1DA6" w:rsidRPr="00506C2D">
        <w:rPr>
          <w:rFonts w:eastAsia="Calibri"/>
          <w:sz w:val="28"/>
          <w:szCs w:val="28"/>
        </w:rPr>
        <w:t>» не применяются при диагноз</w:t>
      </w:r>
      <w:r w:rsidR="00567498" w:rsidRPr="00506C2D">
        <w:rPr>
          <w:rFonts w:eastAsia="Calibri"/>
          <w:sz w:val="28"/>
          <w:szCs w:val="28"/>
        </w:rPr>
        <w:t xml:space="preserve">е </w:t>
      </w:r>
      <w:r w:rsidR="00FD5A6F" w:rsidRPr="00506C2D">
        <w:rPr>
          <w:rFonts w:eastAsia="Calibri"/>
          <w:sz w:val="28"/>
          <w:szCs w:val="28"/>
          <w:lang w:val="en-US"/>
        </w:rPr>
        <w:t>D</w:t>
      </w:r>
      <w:r w:rsidR="00FD5A6F" w:rsidRPr="00506C2D">
        <w:rPr>
          <w:rFonts w:eastAsia="Calibri"/>
          <w:sz w:val="28"/>
          <w:szCs w:val="28"/>
        </w:rPr>
        <w:t>69.3 «Идиопатическая тромбоцитопеническая пурпура»</w:t>
      </w:r>
      <w:r w:rsidR="00567498" w:rsidRPr="00506C2D">
        <w:rPr>
          <w:rFonts w:eastAsia="Calibri"/>
          <w:sz w:val="28"/>
          <w:szCs w:val="28"/>
        </w:rPr>
        <w:t>.</w:t>
      </w:r>
      <w:r w:rsidR="00FD5A6F" w:rsidRPr="00506C2D">
        <w:rPr>
          <w:rFonts w:eastAsia="Calibri"/>
          <w:sz w:val="28"/>
          <w:szCs w:val="28"/>
        </w:rPr>
        <w:t xml:space="preserve"> </w:t>
      </w:r>
    </w:p>
    <w:p w:rsidR="00D027E2" w:rsidRPr="00506C2D" w:rsidRDefault="00FE2D36" w:rsidP="0040450F">
      <w:pPr>
        <w:pStyle w:val="ConsPlusNormal"/>
        <w:spacing w:line="235" w:lineRule="auto"/>
        <w:ind w:firstLine="709"/>
        <w:jc w:val="both"/>
        <w:outlineLvl w:val="2"/>
        <w:rPr>
          <w:rFonts w:ascii="Times New Roman" w:hAnsi="Times New Roman" w:cs="Times New Roman"/>
          <w:sz w:val="28"/>
        </w:rPr>
      </w:pPr>
      <w:r w:rsidRPr="00506C2D">
        <w:rPr>
          <w:rFonts w:ascii="Times New Roman" w:eastAsia="Calibri" w:hAnsi="Times New Roman" w:cs="Times New Roman"/>
          <w:sz w:val="28"/>
          <w:szCs w:val="28"/>
        </w:rPr>
        <w:t>5</w:t>
      </w:r>
      <w:r w:rsidR="00D027E2" w:rsidRPr="00506C2D">
        <w:rPr>
          <w:rFonts w:ascii="Times New Roman" w:eastAsia="Calibri" w:hAnsi="Times New Roman" w:cs="Times New Roman"/>
          <w:sz w:val="28"/>
          <w:szCs w:val="28"/>
        </w:rPr>
        <w:t xml:space="preserve">.7 </w:t>
      </w:r>
      <w:proofErr w:type="gramStart"/>
      <w:r w:rsidR="00D027E2" w:rsidRPr="00506C2D">
        <w:rPr>
          <w:rFonts w:ascii="Times New Roman" w:hAnsi="Times New Roman" w:cs="Times New Roman"/>
          <w:sz w:val="28"/>
        </w:rPr>
        <w:t>В</w:t>
      </w:r>
      <w:proofErr w:type="gramEnd"/>
      <w:r w:rsidR="00D027E2" w:rsidRPr="00506C2D">
        <w:rPr>
          <w:rFonts w:ascii="Times New Roman" w:hAnsi="Times New Roman" w:cs="Times New Roman"/>
          <w:sz w:val="28"/>
        </w:rPr>
        <w:t xml:space="preserve"> стоимость КСГ </w:t>
      </w:r>
      <w:proofErr w:type="spellStart"/>
      <w:r w:rsidR="00D027E2" w:rsidRPr="00506C2D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506C2D">
        <w:rPr>
          <w:rFonts w:ascii="Times New Roman" w:eastAsia="Calibri" w:hAnsi="Times New Roman" w:cs="Times New Roman"/>
          <w:sz w:val="28"/>
          <w:szCs w:val="28"/>
        </w:rPr>
        <w:t>02.003</w:t>
      </w:r>
      <w:r w:rsidR="00357C01" w:rsidRPr="00506C2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357C01" w:rsidRPr="00506C2D">
        <w:rPr>
          <w:rFonts w:ascii="Times New Roman" w:eastAsia="Calibri" w:hAnsi="Times New Roman" w:cs="Times New Roman"/>
          <w:sz w:val="28"/>
          <w:szCs w:val="28"/>
        </w:rPr>
        <w:t>Родоразрешение</w:t>
      </w:r>
      <w:proofErr w:type="spellEnd"/>
      <w:r w:rsidR="00357C01" w:rsidRPr="00506C2D">
        <w:rPr>
          <w:rFonts w:ascii="Times New Roman" w:eastAsia="Calibri" w:hAnsi="Times New Roman" w:cs="Times New Roman"/>
          <w:sz w:val="28"/>
          <w:szCs w:val="28"/>
        </w:rPr>
        <w:t>»</w:t>
      </w:r>
      <w:r w:rsidR="00D027E2" w:rsidRPr="00506C2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D027E2" w:rsidRPr="00506C2D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506C2D">
        <w:rPr>
          <w:rFonts w:ascii="Times New Roman" w:eastAsia="Calibri" w:hAnsi="Times New Roman" w:cs="Times New Roman"/>
          <w:sz w:val="28"/>
          <w:szCs w:val="28"/>
        </w:rPr>
        <w:t>02.004 «Кесарево сечение»</w:t>
      </w:r>
      <w:r w:rsidR="00D027E2" w:rsidRPr="00506C2D">
        <w:rPr>
          <w:rFonts w:ascii="Times New Roman" w:hAnsi="Times New Roman" w:cs="Times New Roman"/>
          <w:sz w:val="28"/>
        </w:rPr>
        <w:t xml:space="preserve">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</w:t>
      </w:r>
      <w:r w:rsidR="00B16937" w:rsidRPr="00506C2D">
        <w:rPr>
          <w:rFonts w:ascii="Times New Roman" w:hAnsi="Times New Roman" w:cs="Times New Roman"/>
          <w:sz w:val="28"/>
        </w:rPr>
        <w:t>«Нео</w:t>
      </w:r>
      <w:r w:rsidR="00293052" w:rsidRPr="00506C2D">
        <w:rPr>
          <w:rFonts w:ascii="Times New Roman" w:hAnsi="Times New Roman" w:cs="Times New Roman"/>
          <w:sz w:val="28"/>
        </w:rPr>
        <w:t>натология».</w:t>
      </w:r>
    </w:p>
    <w:p w:rsidR="00341828" w:rsidRPr="00506C2D" w:rsidRDefault="007818E6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5.8 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кода МНН основного лекарственного препарата).</w:t>
      </w:r>
    </w:p>
    <w:p w:rsidR="00341828" w:rsidRPr="00506C2D" w:rsidRDefault="008D76C8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sz w:val="28"/>
          <w:szCs w:val="28"/>
          <w:shd w:val="clear" w:color="auto" w:fill="FFFFFF"/>
        </w:rPr>
      </w:pPr>
      <w:r w:rsidRPr="00506C2D">
        <w:rPr>
          <w:sz w:val="28"/>
          <w:szCs w:val="28"/>
          <w:shd w:val="clear" w:color="auto" w:fill="FFFFFF"/>
        </w:rPr>
        <w:t>5.9 В состав тарифов клинико-статистических групп в круглосуточном стационаре включены расходы на проведение патолого-анатомических вскрытий (посмертных патолого-анатомических исследований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страхования.</w:t>
      </w:r>
    </w:p>
    <w:p w:rsidR="000A2FA1" w:rsidRPr="00506C2D" w:rsidRDefault="000A2FA1" w:rsidP="00341828">
      <w:pPr>
        <w:pStyle w:val="a9"/>
        <w:widowControl w:val="0"/>
        <w:spacing w:after="0" w:line="235" w:lineRule="auto"/>
        <w:ind w:left="0" w:firstLine="720"/>
        <w:contextualSpacing/>
        <w:jc w:val="both"/>
        <w:outlineLvl w:val="2"/>
        <w:rPr>
          <w:b/>
          <w:bCs/>
          <w:spacing w:val="-4"/>
          <w:sz w:val="28"/>
          <w:szCs w:val="28"/>
        </w:rPr>
      </w:pPr>
      <w:r w:rsidRPr="00506C2D">
        <w:rPr>
          <w:spacing w:val="-4"/>
          <w:sz w:val="28"/>
          <w:szCs w:val="28"/>
        </w:rPr>
        <w:lastRenderedPageBreak/>
        <w:t xml:space="preserve">5.10 Оплата по тарифам КСГ st27.008 - st27.009 «Другие болезни сердца» (уровень 1 - 2 с подуровнями 1 </w:t>
      </w:r>
      <w:r w:rsidR="003B713E" w:rsidRPr="00506C2D">
        <w:rPr>
          <w:spacing w:val="-4"/>
          <w:sz w:val="28"/>
          <w:szCs w:val="28"/>
        </w:rPr>
        <w:t>и</w:t>
      </w:r>
      <w:r w:rsidRPr="00506C2D">
        <w:rPr>
          <w:spacing w:val="-4"/>
          <w:sz w:val="28"/>
          <w:szCs w:val="28"/>
        </w:rPr>
        <w:t xml:space="preserve"> 2) производится в соответствии с условиями распоряжения МЗОО от 28.10.2024 г. № 2206 «О совершенствовании стационарной медицинской помощи при острой декомпенсации сердечной недостаточности в Оренбургской области».</w:t>
      </w:r>
    </w:p>
    <w:p w:rsidR="001F1011" w:rsidRPr="00506C2D" w:rsidRDefault="00FE2D36" w:rsidP="008334CE">
      <w:pPr>
        <w:pStyle w:val="2"/>
        <w:spacing w:before="0" w:after="0"/>
        <w:ind w:firstLine="708"/>
        <w:contextualSpacing/>
        <w:jc w:val="both"/>
        <w:rPr>
          <w:rFonts w:ascii="Times New Roman" w:hAnsi="Times New Roman"/>
          <w:b w:val="0"/>
          <w:i w:val="0"/>
        </w:rPr>
      </w:pPr>
      <w:bookmarkStart w:id="32" w:name="sub_35"/>
      <w:bookmarkEnd w:id="23"/>
      <w:r w:rsidRPr="00506C2D">
        <w:rPr>
          <w:rFonts w:ascii="Times New Roman" w:hAnsi="Times New Roman"/>
          <w:b w:val="0"/>
          <w:i w:val="0"/>
        </w:rPr>
        <w:t>6</w:t>
      </w:r>
      <w:r w:rsidR="00D36AE4" w:rsidRPr="00506C2D">
        <w:rPr>
          <w:rFonts w:ascii="Times New Roman" w:hAnsi="Times New Roman"/>
          <w:b w:val="0"/>
          <w:i w:val="0"/>
        </w:rPr>
        <w:t>. Способы оплаты медицинской помощи, оказанной в условиях дневного стационара</w:t>
      </w:r>
      <w:r w:rsidR="00680300" w:rsidRPr="00506C2D">
        <w:rPr>
          <w:rFonts w:ascii="Times New Roman" w:hAnsi="Times New Roman"/>
          <w:b w:val="0"/>
          <w:i w:val="0"/>
        </w:rPr>
        <w:t>.</w:t>
      </w:r>
    </w:p>
    <w:p w:rsidR="00690B26" w:rsidRPr="00506C2D" w:rsidRDefault="00FE2D36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6</w:t>
      </w:r>
      <w:r w:rsidR="00C06C75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 xml:space="preserve">При оплате медицинской помощи, оказанной в условиях дневного стационара, применяются способы оплаты: </w:t>
      </w:r>
    </w:p>
    <w:p w:rsidR="00690B26" w:rsidRPr="00506C2D" w:rsidRDefault="00D129DF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="00690B26" w:rsidRPr="00506C2D">
        <w:rPr>
          <w:sz w:val="28"/>
          <w:szCs w:val="28"/>
        </w:rPr>
        <w:t>;</w:t>
      </w:r>
    </w:p>
    <w:p w:rsidR="00690B26" w:rsidRPr="00506C2D" w:rsidRDefault="00690B26" w:rsidP="00690B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6203D6" w:rsidRPr="00506C2D">
        <w:rPr>
          <w:bCs/>
          <w:sz w:val="28"/>
          <w:szCs w:val="28"/>
        </w:rPr>
        <w:t>смерти пациента</w:t>
      </w:r>
      <w:r w:rsidRPr="00506C2D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D129DF" w:rsidRPr="00506C2D">
        <w:rPr>
          <w:sz w:val="28"/>
          <w:szCs w:val="28"/>
        </w:rPr>
        <w:t xml:space="preserve">, </w:t>
      </w:r>
      <w:r w:rsidR="00094FA5" w:rsidRPr="00506C2D">
        <w:rPr>
          <w:bCs/>
          <w:sz w:val="28"/>
          <w:szCs w:val="28"/>
        </w:rPr>
        <w:t>в том числе в сочетании с оплатой</w:t>
      </w:r>
      <w:r w:rsidR="00094FA5" w:rsidRPr="00506C2D">
        <w:rPr>
          <w:sz w:val="28"/>
          <w:szCs w:val="28"/>
        </w:rPr>
        <w:t xml:space="preserve"> </w:t>
      </w:r>
      <w:r w:rsidR="00D129DF" w:rsidRPr="00506C2D">
        <w:rPr>
          <w:sz w:val="28"/>
          <w:szCs w:val="28"/>
        </w:rPr>
        <w:t>за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506C2D">
        <w:rPr>
          <w:sz w:val="28"/>
          <w:szCs w:val="28"/>
        </w:rPr>
        <w:t>.</w:t>
      </w:r>
    </w:p>
    <w:p w:rsidR="00C80DEC" w:rsidRPr="00506C2D" w:rsidRDefault="00521D90" w:rsidP="00C80DEC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Оплата заместительной почечной терапии</w:t>
      </w:r>
      <w:r w:rsidRPr="00506C2D">
        <w:rPr>
          <w:sz w:val="28"/>
          <w:szCs w:val="20"/>
        </w:rPr>
        <w:t xml:space="preserve"> в условиях дневного стационара осуществляется </w:t>
      </w:r>
      <w:r w:rsidRPr="00506C2D">
        <w:rPr>
          <w:sz w:val="28"/>
          <w:szCs w:val="28"/>
        </w:rPr>
        <w:t>за услугу диализа</w:t>
      </w:r>
      <w:r w:rsidRPr="00506C2D">
        <w:rPr>
          <w:sz w:val="28"/>
          <w:szCs w:val="20"/>
        </w:rPr>
        <w:t xml:space="preserve"> и, при необходимости, в сочетании с КСГ, учитывающей основное (сопутствующее) заболевание. При проведении заместительной почечной терапии методом гемодиализа </w:t>
      </w:r>
      <w:r w:rsidRPr="00506C2D">
        <w:rPr>
          <w:sz w:val="28"/>
          <w:szCs w:val="28"/>
        </w:rPr>
        <w:t xml:space="preserve">применение двух тарифов (за сеанс и транспортировку) одномоментно является обязательным условием предъявления услуги на оплату. </w:t>
      </w:r>
    </w:p>
    <w:p w:rsidR="00341828" w:rsidRPr="00506C2D" w:rsidRDefault="00521D90" w:rsidP="00341828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При оплате </w:t>
      </w:r>
      <w:r w:rsidRPr="00506C2D">
        <w:rPr>
          <w:sz w:val="28"/>
          <w:szCs w:val="28"/>
        </w:rPr>
        <w:t>медицинской помощи в условиях дневного стационара коэффициент уровня для всех медицинских организаций установлен в значении, равном 1.</w:t>
      </w:r>
    </w:p>
    <w:p w:rsidR="00341828" w:rsidRPr="00506C2D" w:rsidRDefault="00FE2D36" w:rsidP="00341828">
      <w:pPr>
        <w:ind w:firstLine="709"/>
        <w:contextualSpacing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6</w:t>
      </w:r>
      <w:r w:rsidR="00D36AE4" w:rsidRPr="00506C2D">
        <w:rPr>
          <w:sz w:val="28"/>
          <w:szCs w:val="28"/>
        </w:rPr>
        <w:t>.2</w:t>
      </w:r>
      <w:r w:rsidR="00D36AE4" w:rsidRPr="00506C2D">
        <w:rPr>
          <w:sz w:val="28"/>
        </w:rPr>
        <w:t xml:space="preserve"> </w:t>
      </w:r>
      <w:r w:rsidR="00A3723C" w:rsidRPr="00506C2D">
        <w:rPr>
          <w:sz w:val="28"/>
          <w:szCs w:val="28"/>
        </w:rPr>
        <w:t>Сведения о применяемых способах оплаты медицинской помощи, оказываемой в условиях</w:t>
      </w:r>
      <w:r w:rsidR="00402E1E" w:rsidRPr="00506C2D">
        <w:rPr>
          <w:sz w:val="28"/>
          <w:szCs w:val="28"/>
        </w:rPr>
        <w:t xml:space="preserve"> дневного стационара</w:t>
      </w:r>
      <w:r w:rsidR="00A3723C" w:rsidRPr="00506C2D">
        <w:rPr>
          <w:sz w:val="28"/>
          <w:szCs w:val="28"/>
        </w:rPr>
        <w:t>, в разрезе медицинских организаций представлены в приложени</w:t>
      </w:r>
      <w:r w:rsidR="00965A77" w:rsidRPr="00506C2D">
        <w:rPr>
          <w:sz w:val="28"/>
          <w:szCs w:val="28"/>
        </w:rPr>
        <w:t>и</w:t>
      </w:r>
      <w:r w:rsidR="00A3723C" w:rsidRPr="00506C2D">
        <w:rPr>
          <w:sz w:val="28"/>
          <w:szCs w:val="28"/>
        </w:rPr>
        <w:t xml:space="preserve"> 1 к настоящему Соглашению.</w:t>
      </w:r>
      <w:bookmarkStart w:id="33" w:name="sub_37"/>
      <w:bookmarkStart w:id="34" w:name="sub_34"/>
      <w:bookmarkEnd w:id="32"/>
    </w:p>
    <w:p w:rsidR="00AA251D" w:rsidRPr="00506C2D" w:rsidRDefault="00FE2D36" w:rsidP="00341828">
      <w:pPr>
        <w:ind w:firstLine="709"/>
        <w:contextualSpacing/>
        <w:jc w:val="both"/>
        <w:rPr>
          <w:b/>
          <w:sz w:val="28"/>
          <w:szCs w:val="28"/>
        </w:rPr>
      </w:pPr>
      <w:r w:rsidRPr="00506C2D">
        <w:rPr>
          <w:sz w:val="28"/>
          <w:szCs w:val="28"/>
        </w:rPr>
        <w:t>6</w:t>
      </w:r>
      <w:r w:rsidR="00D36AE4" w:rsidRPr="00506C2D">
        <w:rPr>
          <w:sz w:val="28"/>
          <w:szCs w:val="28"/>
        </w:rPr>
        <w:t xml:space="preserve">.3 </w:t>
      </w:r>
      <w:bookmarkEnd w:id="33"/>
      <w:r w:rsidR="008423B2" w:rsidRPr="00506C2D">
        <w:rPr>
          <w:sz w:val="28"/>
          <w:szCs w:val="28"/>
        </w:rPr>
        <w:t xml:space="preserve">Настоящим </w:t>
      </w:r>
      <w:r w:rsidR="00CB2CFF" w:rsidRPr="00506C2D">
        <w:rPr>
          <w:sz w:val="28"/>
          <w:szCs w:val="28"/>
        </w:rPr>
        <w:t>С</w:t>
      </w:r>
      <w:r w:rsidR="008423B2" w:rsidRPr="00506C2D">
        <w:rPr>
          <w:sz w:val="28"/>
          <w:szCs w:val="28"/>
        </w:rPr>
        <w:t xml:space="preserve">оглашением устанавливаются порядок оплаты прерванных случаев оказания медицинской помощи в условиях дневного стационара </w:t>
      </w:r>
      <w:r w:rsidR="00C64D0B" w:rsidRPr="00506C2D">
        <w:rPr>
          <w:sz w:val="28"/>
          <w:szCs w:val="28"/>
        </w:rPr>
        <w:t xml:space="preserve">с использованием следующих понижающих коэффициентов: </w:t>
      </w:r>
    </w:p>
    <w:p w:rsidR="00B17F88" w:rsidRPr="00506C2D" w:rsidRDefault="00B17F88" w:rsidP="008423B2">
      <w:pPr>
        <w:suppressAutoHyphens/>
        <w:ind w:firstLine="709"/>
        <w:jc w:val="both"/>
        <w:rPr>
          <w:sz w:val="1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232"/>
        <w:gridCol w:w="1701"/>
        <w:gridCol w:w="1560"/>
      </w:tblGrid>
      <w:tr w:rsidR="005859C5" w:rsidRPr="00506C2D" w:rsidTr="006F0A15">
        <w:trPr>
          <w:trHeight w:val="51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506C2D" w:rsidRDefault="008423B2" w:rsidP="006F0A15">
            <w:pPr>
              <w:jc w:val="center"/>
            </w:pPr>
            <w:r w:rsidRPr="00506C2D"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506C2D" w:rsidRDefault="008423B2" w:rsidP="006F0A15">
            <w:pPr>
              <w:jc w:val="center"/>
            </w:pPr>
            <w:r w:rsidRPr="00506C2D">
              <w:t>Доля оплаты</w:t>
            </w:r>
          </w:p>
        </w:tc>
      </w:tr>
      <w:tr w:rsidR="005859C5" w:rsidRPr="00506C2D" w:rsidTr="00B17F88">
        <w:trPr>
          <w:trHeight w:val="949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B2" w:rsidRPr="00506C2D" w:rsidRDefault="008423B2" w:rsidP="006F0A1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506C2D" w:rsidRDefault="001F0C10" w:rsidP="006F0A15">
            <w:pPr>
              <w:jc w:val="center"/>
            </w:pPr>
            <w:r w:rsidRPr="00506C2D">
              <w:t>П</w:t>
            </w:r>
            <w:r w:rsidR="008423B2" w:rsidRPr="00506C2D">
              <w:t xml:space="preserve">рерван </w:t>
            </w:r>
          </w:p>
          <w:p w:rsidR="001F0C10" w:rsidRPr="00506C2D" w:rsidRDefault="008423B2" w:rsidP="001F0C10">
            <w:pPr>
              <w:jc w:val="center"/>
            </w:pPr>
            <w:r w:rsidRPr="00506C2D">
              <w:t xml:space="preserve">в срок </w:t>
            </w:r>
          </w:p>
          <w:p w:rsidR="008423B2" w:rsidRPr="00506C2D" w:rsidRDefault="008423B2" w:rsidP="001F0C10">
            <w:pPr>
              <w:jc w:val="center"/>
            </w:pPr>
            <w:r w:rsidRPr="00506C2D">
              <w:t>до 3 дней вкл.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506C2D" w:rsidRDefault="001F0C10" w:rsidP="001F0C10">
            <w:pPr>
              <w:jc w:val="center"/>
            </w:pPr>
            <w:r w:rsidRPr="00506C2D">
              <w:t xml:space="preserve">Прерван </w:t>
            </w:r>
          </w:p>
          <w:p w:rsidR="001F0C10" w:rsidRPr="00506C2D" w:rsidRDefault="001F0C10" w:rsidP="001F0C10">
            <w:pPr>
              <w:jc w:val="center"/>
            </w:pPr>
            <w:r w:rsidRPr="00506C2D">
              <w:t xml:space="preserve">в срок </w:t>
            </w:r>
          </w:p>
          <w:p w:rsidR="008423B2" w:rsidRPr="00506C2D" w:rsidRDefault="001F0C10" w:rsidP="001F0C10">
            <w:pPr>
              <w:jc w:val="center"/>
            </w:pPr>
            <w:r w:rsidRPr="00506C2D">
              <w:t>более 3</w:t>
            </w:r>
            <w:r w:rsidR="008423B2" w:rsidRPr="00506C2D">
              <w:t xml:space="preserve"> дней</w:t>
            </w:r>
          </w:p>
        </w:tc>
      </w:tr>
      <w:tr w:rsidR="00094413" w:rsidRPr="00506C2D" w:rsidTr="00EC7FFB">
        <w:trPr>
          <w:trHeight w:val="43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413" w:rsidRPr="00506C2D" w:rsidRDefault="00094413" w:rsidP="00094413">
            <w:pPr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Случаи госпитализации, не предполагающие хирургическое лечение (вмешательство)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</w:tr>
      <w:tr w:rsidR="00094413" w:rsidRPr="00506C2D" w:rsidTr="00094413">
        <w:trPr>
          <w:trHeight w:val="61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413" w:rsidRPr="00506C2D" w:rsidRDefault="00094413" w:rsidP="00094413">
            <w:pPr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 xml:space="preserve"> Случаи госпитализации с проведением хирургического лечения (вмешательства)*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413" w:rsidRPr="00506C2D" w:rsidRDefault="00094413" w:rsidP="00094413">
            <w:pPr>
              <w:jc w:val="center"/>
              <w:rPr>
                <w:sz w:val="28"/>
                <w:szCs w:val="28"/>
              </w:rPr>
            </w:pPr>
            <w:r w:rsidRPr="00506C2D">
              <w:rPr>
                <w:sz w:val="28"/>
                <w:szCs w:val="28"/>
              </w:rPr>
              <w:t>0,9</w:t>
            </w:r>
          </w:p>
        </w:tc>
      </w:tr>
    </w:tbl>
    <w:p w:rsidR="00680300" w:rsidRPr="00506C2D" w:rsidRDefault="00094413" w:rsidP="00094413">
      <w:pPr>
        <w:spacing w:after="120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*Перечень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</w:t>
      </w:r>
      <w:r w:rsidR="004D3168" w:rsidRPr="00506C2D">
        <w:rPr>
          <w:sz w:val="28"/>
          <w:szCs w:val="28"/>
        </w:rPr>
        <w:t>.</w:t>
      </w:r>
    </w:p>
    <w:p w:rsidR="00DC3FFA" w:rsidRPr="00506C2D" w:rsidRDefault="00DC3FFA" w:rsidP="00DC3F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Законченные случаи оказания медицинской помощи с выпиской пациента до истечения 3-х дней (включительно) со дня госпитализации (начала лечения) по 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лечения.</w:t>
      </w:r>
    </w:p>
    <w:p w:rsidR="00C32891" w:rsidRPr="00506C2D" w:rsidRDefault="00C32891" w:rsidP="00F01D1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При п</w:t>
      </w:r>
      <w:r w:rsidR="001F0C10" w:rsidRPr="00506C2D">
        <w:rPr>
          <w:rFonts w:ascii="Times New Roman" w:hAnsi="Times New Roman" w:cs="Times New Roman"/>
          <w:sz w:val="28"/>
        </w:rPr>
        <w:t>роведении лекарственной терапии</w:t>
      </w:r>
      <w:r w:rsidRPr="00506C2D">
        <w:rPr>
          <w:rFonts w:ascii="Times New Roman" w:hAnsi="Times New Roman" w:cs="Times New Roman"/>
          <w:sz w:val="28"/>
        </w:rPr>
        <w:t xml:space="preserve"> 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C32891" w:rsidRPr="00506C2D" w:rsidRDefault="00C32891" w:rsidP="00791C2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06C2D">
        <w:rPr>
          <w:rFonts w:ascii="Times New Roman" w:hAnsi="Times New Roman" w:cs="Times New Roman"/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с применением коэффициентов, предусмотренных для оплаты терапевтических КСГ.</w:t>
      </w:r>
    </w:p>
    <w:p w:rsidR="00D0194E" w:rsidRPr="00506C2D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sz w:val="28"/>
          <w:szCs w:val="28"/>
        </w:rPr>
      </w:pPr>
      <w:r w:rsidRPr="00506C2D">
        <w:rPr>
          <w:sz w:val="28"/>
          <w:szCs w:val="28"/>
        </w:rPr>
        <w:t>6</w:t>
      </w:r>
      <w:r w:rsidR="00D0194E" w:rsidRPr="00506C2D">
        <w:rPr>
          <w:sz w:val="28"/>
          <w:szCs w:val="28"/>
        </w:rPr>
        <w:t xml:space="preserve">.4 Оплата помощи </w:t>
      </w:r>
      <w:r w:rsidR="007768C0" w:rsidRPr="00506C2D">
        <w:rPr>
          <w:sz w:val="28"/>
          <w:szCs w:val="28"/>
        </w:rPr>
        <w:t xml:space="preserve">в дневном стационаре </w:t>
      </w:r>
      <w:r w:rsidR="00D0194E" w:rsidRPr="00506C2D">
        <w:rPr>
          <w:sz w:val="28"/>
          <w:szCs w:val="28"/>
        </w:rPr>
        <w:t xml:space="preserve">по тарифам КСГ </w:t>
      </w:r>
      <w:r w:rsidR="00992394" w:rsidRPr="00506C2D">
        <w:rPr>
          <w:sz w:val="28"/>
          <w:szCs w:val="28"/>
          <w:lang w:val="en-US"/>
        </w:rPr>
        <w:t>ds</w:t>
      </w:r>
      <w:r w:rsidR="00992394" w:rsidRPr="00506C2D">
        <w:rPr>
          <w:sz w:val="28"/>
          <w:szCs w:val="28"/>
        </w:rPr>
        <w:t>37.001-</w:t>
      </w:r>
      <w:r w:rsidR="00992394" w:rsidRPr="00506C2D">
        <w:rPr>
          <w:sz w:val="28"/>
          <w:szCs w:val="28"/>
          <w:lang w:val="en-US"/>
        </w:rPr>
        <w:t>ds</w:t>
      </w:r>
      <w:r w:rsidR="00992394" w:rsidRPr="00506C2D">
        <w:rPr>
          <w:sz w:val="28"/>
          <w:szCs w:val="28"/>
        </w:rPr>
        <w:t>37.0</w:t>
      </w:r>
      <w:r w:rsidR="007E1383" w:rsidRPr="00506C2D">
        <w:rPr>
          <w:sz w:val="28"/>
          <w:szCs w:val="28"/>
        </w:rPr>
        <w:t>19</w:t>
      </w:r>
      <w:r w:rsidR="00992394" w:rsidRPr="00506C2D">
        <w:rPr>
          <w:sz w:val="28"/>
          <w:szCs w:val="28"/>
        </w:rPr>
        <w:t xml:space="preserve"> </w:t>
      </w:r>
      <w:r w:rsidR="00D0194E" w:rsidRPr="00506C2D">
        <w:rPr>
          <w:sz w:val="28"/>
          <w:szCs w:val="28"/>
        </w:rPr>
        <w:t>(</w:t>
      </w:r>
      <w:r w:rsidR="001D117B" w:rsidRPr="00506C2D">
        <w:rPr>
          <w:sz w:val="28"/>
          <w:szCs w:val="28"/>
        </w:rPr>
        <w:t xml:space="preserve">медицинская реабилитация) </w:t>
      </w:r>
      <w:r w:rsidR="00D0194E" w:rsidRPr="00506C2D">
        <w:rPr>
          <w:sz w:val="28"/>
          <w:szCs w:val="28"/>
        </w:rPr>
        <w:t>производится только медицинским организа</w:t>
      </w:r>
      <w:r w:rsidR="00450EBA" w:rsidRPr="00506C2D">
        <w:rPr>
          <w:sz w:val="28"/>
          <w:szCs w:val="28"/>
        </w:rPr>
        <w:t xml:space="preserve">циям, </w:t>
      </w:r>
      <w:r w:rsidR="00E3772E" w:rsidRPr="00506C2D">
        <w:rPr>
          <w:sz w:val="28"/>
          <w:szCs w:val="28"/>
        </w:rPr>
        <w:t xml:space="preserve">имеющим соответствующую лицензию, </w:t>
      </w:r>
      <w:r w:rsidR="00450EBA" w:rsidRPr="00506C2D">
        <w:rPr>
          <w:sz w:val="28"/>
          <w:szCs w:val="28"/>
        </w:rPr>
        <w:t xml:space="preserve">для которых Комиссией по </w:t>
      </w:r>
      <w:r w:rsidR="00D0194E" w:rsidRPr="00506C2D">
        <w:rPr>
          <w:sz w:val="28"/>
          <w:szCs w:val="28"/>
        </w:rPr>
        <w:t>ТП ОМС установлен объем предоставления медицинской помощи по позиции «Медицинская реабилитация».</w:t>
      </w:r>
    </w:p>
    <w:p w:rsidR="00897A2F" w:rsidRPr="00506C2D" w:rsidRDefault="001F0C10" w:rsidP="00293D3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35" w:name="sub_78"/>
      <w:bookmarkEnd w:id="34"/>
      <w:r w:rsidRPr="00506C2D">
        <w:rPr>
          <w:rFonts w:ascii="Times New Roman" w:hAnsi="Times New Roman"/>
          <w:b w:val="0"/>
          <w:bCs w:val="0"/>
          <w:sz w:val="28"/>
          <w:szCs w:val="28"/>
        </w:rPr>
        <w:t>6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.5 </w:t>
      </w:r>
      <w:proofErr w:type="gramStart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В</w:t>
      </w:r>
      <w:proofErr w:type="gramEnd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рамках направления для проведения процедуры ЭКО возможно проведение не более 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одного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перенос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эмбрион</w:t>
      </w:r>
      <w:r w:rsidR="00E87ABE" w:rsidRPr="00506C2D">
        <w:rPr>
          <w:rFonts w:ascii="Times New Roman" w:hAnsi="Times New Roman"/>
          <w:b w:val="0"/>
          <w:bCs w:val="0"/>
          <w:sz w:val="28"/>
          <w:szCs w:val="28"/>
        </w:rPr>
        <w:t>ов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в полость матки (подсадок). Для проведения </w:t>
      </w:r>
      <w:r w:rsidR="00D250EC" w:rsidRPr="00506C2D">
        <w:rPr>
          <w:rFonts w:ascii="Times New Roman" w:hAnsi="Times New Roman"/>
          <w:b w:val="0"/>
          <w:bCs w:val="0"/>
          <w:sz w:val="28"/>
          <w:szCs w:val="28"/>
        </w:rPr>
        <w:t>второго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и последующего переносов ранее </w:t>
      </w:r>
      <w:proofErr w:type="spellStart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криоконсервированных</w:t>
      </w:r>
      <w:proofErr w:type="spellEnd"/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эмбрионов необходимо новое направление </w:t>
      </w:r>
      <w:r w:rsidR="00251427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врачебной </w:t>
      </w:r>
      <w:r w:rsidR="00897A2F" w:rsidRPr="00506C2D">
        <w:rPr>
          <w:rFonts w:ascii="Times New Roman" w:hAnsi="Times New Roman"/>
          <w:b w:val="0"/>
          <w:bCs w:val="0"/>
          <w:sz w:val="28"/>
          <w:szCs w:val="28"/>
        </w:rPr>
        <w:t>комиссии по отбору пациентов для проведения ЭКО.</w:t>
      </w:r>
      <w:r w:rsidR="00897A2F" w:rsidRPr="00506C2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97A2F" w:rsidRPr="00506C2D" w:rsidRDefault="004C5240" w:rsidP="00293D3C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Х</w:t>
      </w:r>
      <w:r w:rsidR="00897A2F" w:rsidRPr="00506C2D">
        <w:rPr>
          <w:sz w:val="28"/>
          <w:szCs w:val="28"/>
        </w:rPr>
        <w:t xml:space="preserve">ранение </w:t>
      </w:r>
      <w:proofErr w:type="spellStart"/>
      <w:r w:rsidR="00897A2F" w:rsidRPr="00506C2D">
        <w:rPr>
          <w:sz w:val="28"/>
          <w:szCs w:val="28"/>
        </w:rPr>
        <w:t>криоконсервированных</w:t>
      </w:r>
      <w:proofErr w:type="spellEnd"/>
      <w:r w:rsidR="00897A2F" w:rsidRPr="00506C2D">
        <w:rPr>
          <w:sz w:val="28"/>
          <w:szCs w:val="28"/>
        </w:rPr>
        <w:t xml:space="preserve"> эмбрионов за счет средств обязательного медицинского страхования не предусмотрено.</w:t>
      </w:r>
    </w:p>
    <w:p w:rsidR="00FD5A6F" w:rsidRPr="00506C2D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trike/>
          <w:sz w:val="28"/>
          <w:szCs w:val="28"/>
        </w:rPr>
      </w:pPr>
      <w:r w:rsidRPr="00506C2D">
        <w:rPr>
          <w:sz w:val="28"/>
          <w:szCs w:val="28"/>
        </w:rPr>
        <w:lastRenderedPageBreak/>
        <w:t>6</w:t>
      </w:r>
      <w:r w:rsidR="007D1DA6" w:rsidRPr="00506C2D">
        <w:rPr>
          <w:sz w:val="28"/>
          <w:szCs w:val="28"/>
        </w:rPr>
        <w:t>.</w:t>
      </w:r>
      <w:r w:rsidR="00E323FD" w:rsidRPr="00506C2D">
        <w:rPr>
          <w:sz w:val="28"/>
          <w:szCs w:val="28"/>
        </w:rPr>
        <w:t>6</w:t>
      </w:r>
      <w:r w:rsidR="007D1DA6" w:rsidRPr="00506C2D">
        <w:rPr>
          <w:sz w:val="28"/>
          <w:szCs w:val="28"/>
        </w:rPr>
        <w:t xml:space="preserve"> </w:t>
      </w:r>
      <w:r w:rsidR="007D1DA6" w:rsidRPr="00506C2D">
        <w:rPr>
          <w:rFonts w:eastAsia="Calibri"/>
          <w:sz w:val="28"/>
          <w:szCs w:val="28"/>
        </w:rPr>
        <w:t xml:space="preserve">Тарифы по КСГ </w:t>
      </w:r>
      <w:r w:rsidR="007D1DA6" w:rsidRPr="00506C2D">
        <w:rPr>
          <w:rFonts w:eastAsia="Calibri"/>
          <w:sz w:val="28"/>
          <w:szCs w:val="28"/>
          <w:lang w:val="en-US"/>
        </w:rPr>
        <w:t>ds</w:t>
      </w:r>
      <w:r w:rsidR="007D1DA6" w:rsidRPr="00506C2D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r w:rsidR="007D1DA6" w:rsidRPr="00506C2D">
        <w:rPr>
          <w:rFonts w:eastAsia="Calibri"/>
          <w:sz w:val="28"/>
          <w:szCs w:val="28"/>
          <w:lang w:val="en-US"/>
        </w:rPr>
        <w:t>ds</w:t>
      </w:r>
      <w:r w:rsidR="007D1DA6" w:rsidRPr="00506C2D">
        <w:rPr>
          <w:rFonts w:eastAsia="Calibri"/>
          <w:sz w:val="28"/>
          <w:szCs w:val="28"/>
        </w:rPr>
        <w:t>36.0</w:t>
      </w:r>
      <w:r w:rsidR="002A31B7" w:rsidRPr="00506C2D">
        <w:rPr>
          <w:rFonts w:eastAsia="Calibri"/>
          <w:sz w:val="28"/>
          <w:szCs w:val="28"/>
        </w:rPr>
        <w:t>14</w:t>
      </w:r>
      <w:r w:rsidR="006D2498" w:rsidRPr="00506C2D">
        <w:rPr>
          <w:rFonts w:eastAsia="Calibri"/>
          <w:sz w:val="28"/>
          <w:szCs w:val="28"/>
        </w:rPr>
        <w:t>-</w:t>
      </w:r>
      <w:r w:rsidR="006D2498" w:rsidRPr="00506C2D">
        <w:rPr>
          <w:rFonts w:eastAsia="Calibri"/>
          <w:sz w:val="28"/>
          <w:szCs w:val="28"/>
          <w:lang w:val="en-US"/>
        </w:rPr>
        <w:t>ds</w:t>
      </w:r>
      <w:r w:rsidR="006D2498" w:rsidRPr="00506C2D">
        <w:rPr>
          <w:rFonts w:eastAsia="Calibri"/>
          <w:sz w:val="28"/>
          <w:szCs w:val="28"/>
        </w:rPr>
        <w:t>36.0</w:t>
      </w:r>
      <w:r w:rsidR="002A31B7" w:rsidRPr="00506C2D">
        <w:rPr>
          <w:rFonts w:eastAsia="Calibri"/>
          <w:sz w:val="28"/>
          <w:szCs w:val="28"/>
        </w:rPr>
        <w:t>34</w:t>
      </w:r>
      <w:r w:rsidR="006D2498" w:rsidRPr="00506C2D">
        <w:rPr>
          <w:rFonts w:eastAsia="Calibri"/>
          <w:sz w:val="28"/>
          <w:szCs w:val="28"/>
        </w:rPr>
        <w:t xml:space="preserve"> </w:t>
      </w:r>
      <w:r w:rsidR="007D1DA6" w:rsidRPr="00506C2D">
        <w:rPr>
          <w:rFonts w:eastAsia="Calibri"/>
          <w:sz w:val="28"/>
          <w:szCs w:val="28"/>
        </w:rPr>
        <w:t xml:space="preserve">«Лечение с применением генно-инженерных биологических препаратов и селективных </w:t>
      </w:r>
      <w:proofErr w:type="spellStart"/>
      <w:r w:rsidR="007D1DA6" w:rsidRPr="00506C2D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506C2D">
        <w:rPr>
          <w:rFonts w:eastAsia="Calibri"/>
          <w:sz w:val="28"/>
          <w:szCs w:val="28"/>
        </w:rPr>
        <w:t xml:space="preserve"> (уровень 1-</w:t>
      </w:r>
      <w:r w:rsidR="002A31B7" w:rsidRPr="00506C2D">
        <w:rPr>
          <w:rFonts w:eastAsia="Calibri"/>
          <w:sz w:val="28"/>
          <w:szCs w:val="28"/>
        </w:rPr>
        <w:t>20</w:t>
      </w:r>
      <w:r w:rsidR="00983EDF" w:rsidRPr="00506C2D">
        <w:rPr>
          <w:rFonts w:eastAsia="Calibri"/>
          <w:sz w:val="28"/>
          <w:szCs w:val="28"/>
        </w:rPr>
        <w:t>)</w:t>
      </w:r>
      <w:r w:rsidR="007D1DA6" w:rsidRPr="00506C2D">
        <w:rPr>
          <w:rFonts w:eastAsia="Calibri"/>
          <w:sz w:val="28"/>
          <w:szCs w:val="28"/>
        </w:rPr>
        <w:t xml:space="preserve">» </w:t>
      </w:r>
      <w:r w:rsidR="00FD5A6F" w:rsidRPr="00506C2D">
        <w:rPr>
          <w:rFonts w:eastAsia="Calibri"/>
          <w:sz w:val="28"/>
          <w:szCs w:val="28"/>
        </w:rPr>
        <w:t>не применяются при диагноз</w:t>
      </w:r>
      <w:r w:rsidR="00567498" w:rsidRPr="00506C2D">
        <w:rPr>
          <w:rFonts w:eastAsia="Calibri"/>
          <w:sz w:val="28"/>
          <w:szCs w:val="28"/>
        </w:rPr>
        <w:t xml:space="preserve">е </w:t>
      </w:r>
      <w:r w:rsidR="00FD5A6F" w:rsidRPr="00506C2D">
        <w:rPr>
          <w:rFonts w:eastAsia="Calibri"/>
          <w:sz w:val="28"/>
          <w:szCs w:val="28"/>
          <w:lang w:val="en-US"/>
        </w:rPr>
        <w:t>D</w:t>
      </w:r>
      <w:r w:rsidR="00FD5A6F" w:rsidRPr="00506C2D">
        <w:rPr>
          <w:rFonts w:eastAsia="Calibri"/>
          <w:sz w:val="28"/>
          <w:szCs w:val="28"/>
        </w:rPr>
        <w:t>69.3 «Идиопатическая тромбоцитопеническая пурпура»</w:t>
      </w:r>
      <w:r w:rsidR="00567498" w:rsidRPr="00506C2D">
        <w:rPr>
          <w:rFonts w:eastAsia="Calibri"/>
          <w:sz w:val="28"/>
          <w:szCs w:val="28"/>
        </w:rPr>
        <w:t>.</w:t>
      </w:r>
      <w:r w:rsidR="00FD5A6F" w:rsidRPr="00506C2D">
        <w:rPr>
          <w:rFonts w:eastAsia="Calibri"/>
          <w:sz w:val="28"/>
          <w:szCs w:val="28"/>
        </w:rPr>
        <w:t xml:space="preserve"> </w:t>
      </w:r>
    </w:p>
    <w:p w:rsidR="00D878F7" w:rsidRPr="00506C2D" w:rsidRDefault="00E112CA" w:rsidP="008334CE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z w:val="28"/>
          <w:szCs w:val="28"/>
        </w:rPr>
      </w:pPr>
      <w:r w:rsidRPr="00506C2D">
        <w:rPr>
          <w:rFonts w:eastAsia="Calibri"/>
          <w:sz w:val="28"/>
          <w:szCs w:val="28"/>
        </w:rPr>
        <w:t>6.</w:t>
      </w:r>
      <w:r w:rsidR="00E323FD" w:rsidRPr="00506C2D">
        <w:rPr>
          <w:rFonts w:eastAsia="Calibri"/>
          <w:sz w:val="28"/>
          <w:szCs w:val="28"/>
        </w:rPr>
        <w:t>7</w:t>
      </w:r>
      <w:r w:rsidRPr="00506C2D">
        <w:rPr>
          <w:rFonts w:eastAsia="Calibri"/>
          <w:sz w:val="28"/>
          <w:szCs w:val="28"/>
        </w:rPr>
        <w:t xml:space="preserve"> </w:t>
      </w:r>
      <w:r w:rsidR="0055390E" w:rsidRPr="00506C2D">
        <w:rPr>
          <w:rFonts w:eastAsia="Calibri"/>
          <w:sz w:val="28"/>
          <w:szCs w:val="28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кода МНН основного лекарственного препарата).</w:t>
      </w:r>
    </w:p>
    <w:p w:rsidR="00583065" w:rsidRPr="00506C2D" w:rsidRDefault="001F0C10" w:rsidP="008334CE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7</w:t>
      </w:r>
      <w:r w:rsidR="00402E1E" w:rsidRPr="00506C2D">
        <w:rPr>
          <w:rFonts w:ascii="Times New Roman" w:hAnsi="Times New Roman"/>
          <w:b w:val="0"/>
          <w:i w:val="0"/>
        </w:rPr>
        <w:t>. С</w:t>
      </w:r>
      <w:r w:rsidR="00583065" w:rsidRPr="00506C2D">
        <w:rPr>
          <w:rFonts w:ascii="Times New Roman" w:hAnsi="Times New Roman"/>
          <w:b w:val="0"/>
          <w:i w:val="0"/>
        </w:rPr>
        <w:t>пособ оплаты скорой медицинской помощи, оказанной вне медицинской организации</w:t>
      </w:r>
    </w:p>
    <w:p w:rsidR="00690B26" w:rsidRPr="00506C2D" w:rsidRDefault="001F0C10" w:rsidP="008334CE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bookmarkStart w:id="36" w:name="sub_39"/>
      <w:bookmarkEnd w:id="35"/>
      <w:r w:rsidRPr="00506C2D">
        <w:rPr>
          <w:rFonts w:ascii="Times New Roman" w:hAnsi="Times New Roman"/>
          <w:b w:val="0"/>
          <w:sz w:val="28"/>
          <w:szCs w:val="28"/>
        </w:rPr>
        <w:t>7</w:t>
      </w:r>
      <w:r w:rsidR="00402E1E" w:rsidRPr="00506C2D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506C2D">
        <w:rPr>
          <w:rFonts w:ascii="Times New Roman" w:hAnsi="Times New Roman"/>
          <w:b w:val="0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устанавливается способ оплаты:</w:t>
      </w:r>
    </w:p>
    <w:p w:rsidR="00690B26" w:rsidRPr="00506C2D" w:rsidRDefault="00690B26" w:rsidP="00690B26">
      <w:pPr>
        <w:widowControl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– по </w:t>
      </w:r>
      <w:proofErr w:type="spellStart"/>
      <w:r w:rsidRPr="00506C2D">
        <w:rPr>
          <w:sz w:val="28"/>
          <w:szCs w:val="28"/>
        </w:rPr>
        <w:t>подушевому</w:t>
      </w:r>
      <w:proofErr w:type="spellEnd"/>
      <w:r w:rsidRPr="00506C2D">
        <w:rPr>
          <w:sz w:val="28"/>
          <w:szCs w:val="28"/>
        </w:rPr>
        <w:t xml:space="preserve"> нормативу финансирования;</w:t>
      </w:r>
    </w:p>
    <w:p w:rsidR="00690B26" w:rsidRPr="00506C2D" w:rsidRDefault="00690B26" w:rsidP="00690B26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–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690B26" w:rsidRPr="00506C2D" w:rsidRDefault="00690B26" w:rsidP="008334CE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Кроме того, оплата за вызов осуществляется в случа</w:t>
      </w:r>
      <w:r w:rsidR="002A31B7" w:rsidRPr="00506C2D">
        <w:rPr>
          <w:sz w:val="28"/>
          <w:szCs w:val="28"/>
        </w:rPr>
        <w:t>е</w:t>
      </w:r>
      <w:r w:rsidR="00343D1E" w:rsidRPr="00506C2D">
        <w:rPr>
          <w:sz w:val="28"/>
          <w:szCs w:val="28"/>
        </w:rPr>
        <w:t>:</w:t>
      </w:r>
    </w:p>
    <w:p w:rsidR="00690B26" w:rsidRPr="00506C2D" w:rsidRDefault="00690B26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trike/>
          <w:sz w:val="28"/>
          <w:szCs w:val="28"/>
        </w:rPr>
        <w:t xml:space="preserve">- </w:t>
      </w:r>
      <w:r w:rsidRPr="00506C2D">
        <w:rPr>
          <w:sz w:val="28"/>
          <w:szCs w:val="28"/>
        </w:rPr>
        <w:t>оказания скорой специализированной, включая медицинскую эвакуацию, медицинской помощи, оказываемой отделениями экстренной консультативной помощи.</w:t>
      </w:r>
    </w:p>
    <w:p w:rsidR="0081508F" w:rsidRPr="00506C2D" w:rsidRDefault="001F0C10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06C2D">
        <w:rPr>
          <w:rFonts w:ascii="Times New Roman" w:hAnsi="Times New Roman"/>
          <w:b w:val="0"/>
          <w:sz w:val="28"/>
          <w:szCs w:val="28"/>
        </w:rPr>
        <w:t>7</w:t>
      </w:r>
      <w:r w:rsidR="0081508F" w:rsidRPr="00506C2D">
        <w:rPr>
          <w:rFonts w:ascii="Times New Roman" w:hAnsi="Times New Roman"/>
          <w:b w:val="0"/>
          <w:sz w:val="28"/>
          <w:szCs w:val="28"/>
        </w:rPr>
        <w:t>.2</w:t>
      </w:r>
      <w:r w:rsidR="0081508F" w:rsidRPr="00506C2D">
        <w:rPr>
          <w:rFonts w:ascii="Times New Roman" w:hAnsi="Times New Roman"/>
          <w:b w:val="0"/>
        </w:rPr>
        <w:t xml:space="preserve"> </w:t>
      </w:r>
      <w:r w:rsidR="0081508F" w:rsidRPr="00506C2D">
        <w:rPr>
          <w:rFonts w:ascii="Times New Roman" w:hAnsi="Times New Roman"/>
          <w:b w:val="0"/>
          <w:sz w:val="28"/>
          <w:szCs w:val="28"/>
        </w:rPr>
        <w:t>Сведения о перечне медицинских организаций, оказывающих скорую медицинскую помощь, и способах оплаты представлены в приложени</w:t>
      </w:r>
      <w:r w:rsidR="00965A77" w:rsidRPr="00506C2D">
        <w:rPr>
          <w:rFonts w:ascii="Times New Roman" w:hAnsi="Times New Roman"/>
          <w:b w:val="0"/>
          <w:sz w:val="28"/>
          <w:szCs w:val="28"/>
        </w:rPr>
        <w:t>и</w:t>
      </w:r>
      <w:r w:rsidR="0081508F" w:rsidRPr="00506C2D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650772" w:rsidRPr="00506C2D" w:rsidRDefault="001F0C10" w:rsidP="00E576B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06C2D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.3 Порядок оплаты скорой медицинской помощи по </w:t>
      </w:r>
      <w:proofErr w:type="spellStart"/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="00650772" w:rsidRPr="00506C2D">
        <w:rPr>
          <w:rFonts w:ascii="Times New Roman" w:hAnsi="Times New Roman"/>
          <w:b w:val="0"/>
          <w:bCs w:val="0"/>
          <w:sz w:val="28"/>
          <w:szCs w:val="28"/>
        </w:rPr>
        <w:t xml:space="preserve"> принципу</w:t>
      </w:r>
      <w:r w:rsidR="006948F7" w:rsidRPr="00506C2D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CE2BA2" w:rsidRPr="00506C2D" w:rsidRDefault="001F0C10" w:rsidP="007D5D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7</w:t>
      </w:r>
      <w:r w:rsidR="00650772" w:rsidRPr="00506C2D">
        <w:rPr>
          <w:bCs/>
          <w:sz w:val="28"/>
          <w:szCs w:val="28"/>
        </w:rPr>
        <w:t xml:space="preserve">.3.1 Финансовое обеспечение скорой медицинской помощи по </w:t>
      </w:r>
      <w:proofErr w:type="spellStart"/>
      <w:r w:rsidR="00650772" w:rsidRPr="00506C2D">
        <w:rPr>
          <w:bCs/>
          <w:sz w:val="28"/>
          <w:szCs w:val="28"/>
        </w:rPr>
        <w:t>подушевому</w:t>
      </w:r>
      <w:proofErr w:type="spellEnd"/>
      <w:r w:rsidR="00650772" w:rsidRPr="00506C2D">
        <w:rPr>
          <w:bCs/>
          <w:sz w:val="28"/>
          <w:szCs w:val="28"/>
        </w:rPr>
        <w:t xml:space="preserve"> принципу</w:t>
      </w:r>
      <w:r w:rsidR="00CE2BA2" w:rsidRPr="00506C2D">
        <w:rPr>
          <w:bCs/>
          <w:sz w:val="28"/>
          <w:szCs w:val="28"/>
        </w:rPr>
        <w:t>.</w:t>
      </w:r>
      <w:r w:rsidR="00650772" w:rsidRPr="00506C2D">
        <w:rPr>
          <w:bCs/>
          <w:sz w:val="28"/>
          <w:szCs w:val="28"/>
        </w:rPr>
        <w:t xml:space="preserve"> </w:t>
      </w:r>
    </w:p>
    <w:p w:rsidR="00CE2BA2" w:rsidRPr="00506C2D" w:rsidRDefault="00CE2BA2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Базовый (средний) подушевой норматив финансирования скорой медицинской помощи, оказываемой вне медицинской организации</w:t>
      </w:r>
      <w:r w:rsidR="00D878F7" w:rsidRPr="00506C2D">
        <w:rPr>
          <w:rFonts w:ascii="Times New Roman" w:hAnsi="Times New Roman" w:cs="Times New Roman"/>
          <w:sz w:val="28"/>
          <w:szCs w:val="28"/>
        </w:rPr>
        <w:t>,</w:t>
      </w:r>
      <w:r w:rsidRPr="00506C2D">
        <w:rPr>
          <w:rFonts w:ascii="Times New Roman" w:hAnsi="Times New Roman" w:cs="Times New Roman"/>
          <w:sz w:val="28"/>
          <w:szCs w:val="28"/>
        </w:rPr>
        <w:t xml:space="preserve"> включает расходы на оплату медицинской помощи в рамках базовой программы обязательного медицинского страхования, в том числе скорой (специализированной) медицинской помощи, оказываемой в экстренной и неотложной формах в соответствии с установленной единицей объема медицинской помощи – вызов, за исключением:</w:t>
      </w:r>
    </w:p>
    <w:p w:rsidR="00CE2BA2" w:rsidRPr="00506C2D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CE2BA2" w:rsidRPr="00506C2D">
        <w:rPr>
          <w:rFonts w:ascii="Times New Roman" w:hAnsi="Times New Roman" w:cs="Times New Roman"/>
          <w:sz w:val="28"/>
          <w:szCs w:val="28"/>
        </w:rPr>
        <w:t xml:space="preserve"> расходов на оплату вызовов скорой специализированной, включая медицинскую эвакуацию, медицинской помощи, оказываемой отделениями экстренной консультативной помощи;</w:t>
      </w:r>
    </w:p>
    <w:p w:rsidR="00CE2BA2" w:rsidRPr="00506C2D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C2D">
        <w:rPr>
          <w:rFonts w:ascii="Times New Roman" w:hAnsi="Times New Roman" w:cs="Times New Roman"/>
          <w:sz w:val="28"/>
          <w:szCs w:val="28"/>
        </w:rPr>
        <w:t>–</w:t>
      </w:r>
      <w:r w:rsidR="00CE2BA2" w:rsidRPr="00506C2D">
        <w:rPr>
          <w:rFonts w:ascii="Times New Roman" w:hAnsi="Times New Roman" w:cs="Times New Roman"/>
          <w:sz w:val="28"/>
          <w:szCs w:val="28"/>
        </w:rPr>
        <w:t xml:space="preserve"> 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bookmarkEnd w:id="36"/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7.3.2 Расчет дифференцированных </w:t>
      </w:r>
      <w:proofErr w:type="spellStart"/>
      <w:r w:rsidRPr="00506C2D">
        <w:rPr>
          <w:bCs/>
          <w:sz w:val="28"/>
          <w:szCs w:val="28"/>
        </w:rPr>
        <w:t>подушевых</w:t>
      </w:r>
      <w:proofErr w:type="spellEnd"/>
      <w:r w:rsidRPr="00506C2D">
        <w:rPr>
          <w:bCs/>
          <w:sz w:val="28"/>
          <w:szCs w:val="28"/>
        </w:rPr>
        <w:t xml:space="preserve"> нормативов финансового обеспечения скорой медицинской помощи:</w:t>
      </w:r>
    </w:p>
    <w:p w:rsidR="00316EE5" w:rsidRPr="00506C2D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а) </w:t>
      </w:r>
      <w:r w:rsidR="00316EE5" w:rsidRPr="00506C2D">
        <w:rPr>
          <w:bCs/>
          <w:sz w:val="28"/>
          <w:szCs w:val="28"/>
        </w:rPr>
        <w:t>Расчет среднего размера финансового обеспечения и базового подушевого норматива финансирования скорой медицинской помощи (</w:t>
      </w:r>
      <w:proofErr w:type="spellStart"/>
      <w:r w:rsidR="00316EE5" w:rsidRPr="00506C2D">
        <w:rPr>
          <w:bCs/>
          <w:sz w:val="28"/>
          <w:szCs w:val="28"/>
        </w:rPr>
        <w:t>С</w:t>
      </w:r>
      <w:r w:rsidR="00316EE5" w:rsidRPr="00506C2D">
        <w:rPr>
          <w:bCs/>
          <w:sz w:val="28"/>
          <w:szCs w:val="28"/>
          <w:vertAlign w:val="subscript"/>
        </w:rPr>
        <w:t>ср</w:t>
      </w:r>
      <w:proofErr w:type="spellEnd"/>
      <w:r w:rsidR="00316EE5" w:rsidRPr="00506C2D">
        <w:rPr>
          <w:bCs/>
          <w:sz w:val="28"/>
          <w:szCs w:val="28"/>
        </w:rPr>
        <w:t xml:space="preserve"> и </w:t>
      </w:r>
      <w:proofErr w:type="spellStart"/>
      <w:r w:rsidR="00316EE5" w:rsidRPr="00506C2D">
        <w:rPr>
          <w:bCs/>
          <w:sz w:val="28"/>
          <w:szCs w:val="28"/>
        </w:rPr>
        <w:t>С</w:t>
      </w:r>
      <w:r w:rsidR="00316EE5" w:rsidRPr="00506C2D">
        <w:rPr>
          <w:bCs/>
          <w:sz w:val="28"/>
          <w:szCs w:val="28"/>
          <w:vertAlign w:val="subscript"/>
        </w:rPr>
        <w:t>баз</w:t>
      </w:r>
      <w:proofErr w:type="spellEnd"/>
      <w:r w:rsidR="00316EE5" w:rsidRPr="00506C2D">
        <w:rPr>
          <w:bCs/>
          <w:sz w:val="28"/>
          <w:szCs w:val="28"/>
        </w:rPr>
        <w:t>).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Средний размер финансового обеспечения скорой медицинской помощи утверждается Соглашением не реже одного раза в год и рассчитывается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bCs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РФ</w:t>
      </w:r>
      <w:r w:rsidRPr="00506C2D">
        <w:rPr>
          <w:bCs/>
          <w:sz w:val="28"/>
          <w:szCs w:val="28"/>
        </w:rPr>
        <w:t>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-ОС</w:t>
      </w:r>
      <w:r w:rsidRPr="00506C2D">
        <w:rPr>
          <w:bCs/>
          <w:sz w:val="28"/>
          <w:szCs w:val="28"/>
          <w:vertAlign w:val="subscript"/>
        </w:rPr>
        <w:t>МТР</w:t>
      </w:r>
      <w:r w:rsidRPr="00506C2D">
        <w:rPr>
          <w:bCs/>
          <w:sz w:val="28"/>
          <w:szCs w:val="28"/>
        </w:rPr>
        <w:t xml:space="preserve">) / </w:t>
      </w:r>
      <w:proofErr w:type="spellStart"/>
      <w:proofErr w:type="gram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,</w:t>
      </w:r>
      <w:proofErr w:type="gramEnd"/>
      <w:r w:rsidRPr="00506C2D">
        <w:rPr>
          <w:bCs/>
          <w:sz w:val="28"/>
          <w:szCs w:val="28"/>
        </w:rPr>
        <w:t xml:space="preserve"> где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center"/>
        <w:rPr>
          <w:bCs/>
          <w:sz w:val="18"/>
          <w:szCs w:val="18"/>
        </w:rPr>
      </w:pP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Нст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стоимости единицы скорой медицинской помощи;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Ноб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</w:rPr>
        <w:t xml:space="preserve"> – федеральный норматив объемов скорой медицинской помощи;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proofErr w:type="spellStart"/>
      <w:r w:rsidRPr="00506C2D">
        <w:rPr>
          <w:bCs/>
          <w:spacing w:val="-4"/>
          <w:sz w:val="28"/>
          <w:szCs w:val="28"/>
        </w:rPr>
        <w:t>К</w:t>
      </w:r>
      <w:r w:rsidRPr="00506C2D">
        <w:rPr>
          <w:bCs/>
          <w:spacing w:val="-4"/>
          <w:sz w:val="28"/>
          <w:szCs w:val="28"/>
          <w:vertAlign w:val="subscript"/>
        </w:rPr>
        <w:t>диф</w:t>
      </w:r>
      <w:proofErr w:type="spellEnd"/>
      <w:r w:rsidRPr="00506C2D">
        <w:rPr>
          <w:bCs/>
          <w:spacing w:val="-4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06C2D">
        <w:rPr>
          <w:bCs/>
          <w:spacing w:val="-4"/>
          <w:sz w:val="28"/>
          <w:szCs w:val="28"/>
          <w:vertAlign w:val="subscript"/>
        </w:rPr>
        <w:t>суб</w:t>
      </w:r>
      <w:proofErr w:type="spellEnd"/>
      <w:r w:rsidRPr="00506C2D">
        <w:rPr>
          <w:bCs/>
          <w:spacing w:val="-4"/>
          <w:sz w:val="28"/>
          <w:szCs w:val="28"/>
          <w:vertAlign w:val="subscript"/>
        </w:rPr>
        <w:t xml:space="preserve"> РФ</w:t>
      </w:r>
      <w:proofErr w:type="gramEnd"/>
      <w:r w:rsidRPr="00506C2D">
        <w:rPr>
          <w:bCs/>
          <w:spacing w:val="-4"/>
          <w:sz w:val="28"/>
          <w:szCs w:val="28"/>
        </w:rPr>
        <w:t xml:space="preserve"> – территориальный коэффициент дифференциации (повышающий), применяемый для Оренбургской области при расчете субвенций ФФОМС;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 xml:space="preserve">– численность застрахованного по ОМС населения субъекта, учтенного при расчете территориальной программы ОМС на </w:t>
      </w:r>
      <w:r w:rsidR="00971E92" w:rsidRPr="00506C2D">
        <w:rPr>
          <w:bCs/>
          <w:sz w:val="28"/>
          <w:szCs w:val="28"/>
        </w:rPr>
        <w:t>2026</w:t>
      </w:r>
      <w:r w:rsidRPr="00506C2D">
        <w:rPr>
          <w:bCs/>
          <w:sz w:val="28"/>
          <w:szCs w:val="28"/>
        </w:rPr>
        <w:t xml:space="preserve"> год;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 xml:space="preserve">МТР </w:t>
      </w:r>
      <w:r w:rsidRPr="00506C2D">
        <w:rPr>
          <w:bCs/>
          <w:sz w:val="28"/>
          <w:szCs w:val="28"/>
        </w:rPr>
        <w:t>– размер средств на оплату СМП, оказываемой застрахованным лицам за пределами субъекта, где выдан полис ОМС.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16EE5" w:rsidRPr="00506C2D" w:rsidRDefault="00316EE5" w:rsidP="00316EE5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Базовый подушевой норматив финансирования утверждается настоящим Соглашением и рассчитывается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</w:rPr>
        <w:t xml:space="preserve"> = (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ср</w:t>
      </w:r>
      <w:proofErr w:type="spellEnd"/>
      <w:r w:rsidRPr="00506C2D">
        <w:rPr>
          <w:bCs/>
          <w:sz w:val="28"/>
          <w:szCs w:val="28"/>
        </w:rPr>
        <w:t xml:space="preserve"> *</w:t>
      </w:r>
      <w:proofErr w:type="spell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-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выз</w:t>
      </w:r>
      <w:proofErr w:type="spellEnd"/>
      <w:r w:rsidRPr="00506C2D">
        <w:rPr>
          <w:bCs/>
          <w:sz w:val="28"/>
          <w:szCs w:val="28"/>
        </w:rPr>
        <w:t xml:space="preserve">) / </w:t>
      </w:r>
      <w:proofErr w:type="spellStart"/>
      <w:proofErr w:type="gramStart"/>
      <w:r w:rsidRPr="00506C2D">
        <w:rPr>
          <w:bCs/>
          <w:sz w:val="28"/>
          <w:szCs w:val="28"/>
        </w:rPr>
        <w:t>Ч</w:t>
      </w:r>
      <w:r w:rsidRPr="00506C2D">
        <w:rPr>
          <w:bCs/>
          <w:sz w:val="28"/>
          <w:szCs w:val="28"/>
          <w:vertAlign w:val="subscript"/>
        </w:rPr>
        <w:t>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r w:rsidRPr="00506C2D">
        <w:rPr>
          <w:bCs/>
          <w:sz w:val="28"/>
          <w:szCs w:val="28"/>
        </w:rPr>
        <w:t>,</w:t>
      </w:r>
      <w:proofErr w:type="gramEnd"/>
      <w:r w:rsidRPr="00506C2D">
        <w:rPr>
          <w:bCs/>
          <w:sz w:val="28"/>
          <w:szCs w:val="28"/>
        </w:rPr>
        <w:t xml:space="preserve"> где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 </w:t>
      </w:r>
      <w:proofErr w:type="spellStart"/>
      <w:r w:rsidRPr="00506C2D">
        <w:rPr>
          <w:bCs/>
          <w:sz w:val="28"/>
          <w:szCs w:val="28"/>
        </w:rPr>
        <w:t>ОС</w:t>
      </w:r>
      <w:r w:rsidRPr="00506C2D">
        <w:rPr>
          <w:bCs/>
          <w:sz w:val="28"/>
          <w:szCs w:val="28"/>
          <w:vertAlign w:val="subscript"/>
        </w:rPr>
        <w:t>выз</w:t>
      </w:r>
      <w:proofErr w:type="spellEnd"/>
      <w:r w:rsidRPr="00506C2D">
        <w:rPr>
          <w:bCs/>
          <w:sz w:val="28"/>
          <w:szCs w:val="28"/>
        </w:rPr>
        <w:t xml:space="preserve"> - размер средств, направляемых на оплату СМП за вызов.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Pr="00506C2D" w:rsidRDefault="007D5AA0" w:rsidP="00895B3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б</w:t>
      </w:r>
      <w:r w:rsidR="00D64643" w:rsidRPr="00506C2D">
        <w:rPr>
          <w:bCs/>
          <w:sz w:val="28"/>
          <w:szCs w:val="28"/>
        </w:rPr>
        <w:t>) Половозрастные коэффициенты СМП рассчитываются ТФОМС и утверждаются настоящим Соглашением не реже одного раза в год.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Половозрастные</w:t>
      </w:r>
      <w:r w:rsidRPr="00506C2D">
        <w:rPr>
          <w:sz w:val="28"/>
          <w:szCs w:val="28"/>
        </w:rPr>
        <w:t xml:space="preserve"> коэффициенты СМП рассчитываются для каждой половозрастной группы застрахованных лиц на основании данных о потреблении медицинской помощи за расчетный период не менее квартала (далее – расчетный период) и о численности застрахованных лиц за данный период. 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Для расчета </w:t>
      </w:r>
      <w:r w:rsidRPr="00506C2D">
        <w:rPr>
          <w:bCs/>
          <w:sz w:val="28"/>
          <w:szCs w:val="28"/>
        </w:rPr>
        <w:t>половозрастных</w:t>
      </w:r>
      <w:r w:rsidRPr="00506C2D">
        <w:rPr>
          <w:sz w:val="28"/>
          <w:szCs w:val="28"/>
        </w:rPr>
        <w:t xml:space="preserve"> коэффициентов СМП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06C2D">
        <w:rPr>
          <w:sz w:val="28"/>
          <w:szCs w:val="28"/>
        </w:rPr>
        <w:t>ноль-до года – М/Ж</w:t>
      </w:r>
      <w:r w:rsidRPr="00506C2D">
        <w:rPr>
          <w:i/>
          <w:sz w:val="28"/>
          <w:szCs w:val="28"/>
        </w:rPr>
        <w:t>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один год-четыре года – М/Ж;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пять-семнадцать лет – М/Ж;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восемнадцать-шестьдесят четыре года – М</w:t>
      </w:r>
      <w:r w:rsidR="00CD3D40" w:rsidRPr="00506C2D">
        <w:rPr>
          <w:sz w:val="28"/>
          <w:szCs w:val="28"/>
        </w:rPr>
        <w:t>/Ж</w:t>
      </w:r>
      <w:r w:rsidRPr="00506C2D">
        <w:rPr>
          <w:sz w:val="28"/>
          <w:szCs w:val="28"/>
        </w:rPr>
        <w:t>;</w:t>
      </w:r>
    </w:p>
    <w:p w:rsidR="00CD3D40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шестьдесят пять лет и старше – М</w:t>
      </w:r>
      <w:r w:rsidR="00CD3D40" w:rsidRPr="00506C2D">
        <w:rPr>
          <w:sz w:val="28"/>
          <w:szCs w:val="28"/>
        </w:rPr>
        <w:t>/Ж.</w:t>
      </w:r>
    </w:p>
    <w:p w:rsidR="00D64643" w:rsidRPr="00506C2D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Далее на основании реестров счетов определяются затраты на оказание скорой медицинской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sz w:val="28"/>
          <w:szCs w:val="28"/>
        </w:rPr>
        <w:t>P=В*Т/Ч, где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– фактическое количество вызовов СМП за расчетный период;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 – тариф, установленный за вызов СМП и действующий в расчетном периоде;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Ч – численность застрахованных лиц.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).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Половозрастные</w:t>
      </w:r>
      <w:r w:rsidRPr="00506C2D">
        <w:rPr>
          <w:sz w:val="28"/>
          <w:szCs w:val="28"/>
        </w:rPr>
        <w:t xml:space="preserve"> коэффициенты СМП (</w:t>
      </w: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смп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) рассчитываются для каждой половозрастной группы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смп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Р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/Р.</w:t>
      </w: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77398E" w:rsidRPr="00506C2D" w:rsidRDefault="0077398E" w:rsidP="00D6464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С </w:t>
      </w:r>
      <w:r w:rsidRPr="00506C2D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по медицинским организациям рассчитывается</w:t>
      </w:r>
      <w:r w:rsidRPr="00506C2D">
        <w:rPr>
          <w:sz w:val="28"/>
          <w:szCs w:val="28"/>
        </w:rPr>
        <w:t xml:space="preserve"> коэффициент половозрастного состава</w:t>
      </w:r>
      <w:r w:rsidRPr="00506C2D">
        <w:rPr>
          <w:bCs/>
          <w:sz w:val="28"/>
          <w:szCs w:val="28"/>
        </w:rPr>
        <w:t xml:space="preserve"> (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 по формуле: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bCs/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 xml:space="preserve"> = </w:t>
      </w:r>
      <w:proofErr w:type="gramStart"/>
      <w:r w:rsidRPr="00506C2D">
        <w:rPr>
          <w:bCs/>
          <w:sz w:val="28"/>
          <w:szCs w:val="28"/>
        </w:rPr>
        <w:t>∑(</w:t>
      </w:r>
      <w:proofErr w:type="spellStart"/>
      <w:proofErr w:type="gramEnd"/>
      <w:r w:rsidRPr="00506C2D">
        <w:rPr>
          <w:sz w:val="28"/>
          <w:szCs w:val="28"/>
        </w:rPr>
        <w:t>КД</w:t>
      </w:r>
      <w:r w:rsidRPr="00506C2D">
        <w:rPr>
          <w:sz w:val="28"/>
          <w:szCs w:val="28"/>
          <w:vertAlign w:val="subscript"/>
        </w:rPr>
        <w:t>пв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>*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>)/</w:t>
      </w: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>, где</w:t>
      </w: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506C2D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</w:rPr>
        <w:t>пв</w:t>
      </w:r>
      <w:proofErr w:type="spellEnd"/>
      <w:r w:rsidRPr="00506C2D">
        <w:rPr>
          <w:sz w:val="28"/>
          <w:szCs w:val="28"/>
        </w:rPr>
        <w:t xml:space="preserve"> – численность застрахованных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-той половозрастной группы, обслуживаемых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организацией;</w:t>
      </w:r>
    </w:p>
    <w:p w:rsidR="00D64643" w:rsidRPr="00506C2D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Чз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– численность застрахованных, обслуживаемых 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-той медицинской организацией.</w:t>
      </w:r>
    </w:p>
    <w:p w:rsidR="00316EE5" w:rsidRPr="00506C2D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в) </w:t>
      </w:r>
      <w:r w:rsidR="00316EE5" w:rsidRPr="00506C2D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316EE5" w:rsidRPr="00506C2D">
        <w:rPr>
          <w:bCs/>
          <w:sz w:val="28"/>
          <w:szCs w:val="28"/>
        </w:rPr>
        <w:t>подушевых</w:t>
      </w:r>
      <w:proofErr w:type="spellEnd"/>
      <w:r w:rsidR="00316EE5" w:rsidRPr="00506C2D">
        <w:rPr>
          <w:bCs/>
          <w:sz w:val="28"/>
          <w:szCs w:val="28"/>
        </w:rPr>
        <w:t xml:space="preserve"> нормативов финансового обеспечения скорой медицинской помощи (</w:t>
      </w:r>
      <w:proofErr w:type="spellStart"/>
      <w:r w:rsidR="00316EE5" w:rsidRPr="00506C2D">
        <w:rPr>
          <w:bCs/>
          <w:sz w:val="28"/>
          <w:szCs w:val="28"/>
        </w:rPr>
        <w:t>ПН</w:t>
      </w:r>
      <w:r w:rsidR="00316EE5" w:rsidRPr="00506C2D">
        <w:rPr>
          <w:bCs/>
          <w:sz w:val="28"/>
          <w:szCs w:val="28"/>
          <w:vertAlign w:val="subscript"/>
        </w:rPr>
        <w:t>смп</w:t>
      </w:r>
      <w:proofErr w:type="spellEnd"/>
      <w:r w:rsidR="00316EE5"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="00316EE5"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316EE5" w:rsidRPr="00506C2D">
        <w:rPr>
          <w:bCs/>
          <w:sz w:val="28"/>
          <w:szCs w:val="28"/>
        </w:rPr>
        <w:t xml:space="preserve">) в рамках программы ОМС по </w:t>
      </w:r>
      <w:proofErr w:type="spellStart"/>
      <w:r w:rsidR="00316EE5" w:rsidRPr="00506C2D">
        <w:rPr>
          <w:bCs/>
          <w:sz w:val="28"/>
          <w:szCs w:val="28"/>
        </w:rPr>
        <w:t>подушевому</w:t>
      </w:r>
      <w:proofErr w:type="spellEnd"/>
      <w:r w:rsidR="00316EE5" w:rsidRPr="00506C2D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="00316EE5" w:rsidRPr="00506C2D">
        <w:rPr>
          <w:bCs/>
          <w:sz w:val="28"/>
          <w:szCs w:val="28"/>
        </w:rPr>
        <w:t>подушевые</w:t>
      </w:r>
      <w:proofErr w:type="spellEnd"/>
      <w:r w:rsidR="00316EE5" w:rsidRPr="00506C2D">
        <w:rPr>
          <w:bCs/>
          <w:sz w:val="28"/>
          <w:szCs w:val="28"/>
        </w:rPr>
        <w:t xml:space="preserve"> нормативы СМП).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СМП используются для расчета объема финансирования скорой медицинской помощи по </w:t>
      </w:r>
      <w:proofErr w:type="spellStart"/>
      <w:r w:rsidRPr="00506C2D">
        <w:rPr>
          <w:bCs/>
          <w:sz w:val="28"/>
          <w:szCs w:val="28"/>
        </w:rPr>
        <w:t>подушевому</w:t>
      </w:r>
      <w:proofErr w:type="spellEnd"/>
      <w:r w:rsidRPr="00506C2D">
        <w:rPr>
          <w:bCs/>
          <w:sz w:val="28"/>
          <w:szCs w:val="28"/>
        </w:rPr>
        <w:t xml:space="preserve"> принципу и рассчитываются </w:t>
      </w:r>
      <w:r w:rsidRPr="00506C2D">
        <w:rPr>
          <w:sz w:val="28"/>
          <w:szCs w:val="28"/>
        </w:rPr>
        <w:t>для медицинских организаций (</w:t>
      </w:r>
      <w:proofErr w:type="spellStart"/>
      <w:r w:rsidRPr="00506C2D">
        <w:rPr>
          <w:sz w:val="28"/>
          <w:szCs w:val="28"/>
          <w:lang w:val="en-US"/>
        </w:rPr>
        <w:t>i</w:t>
      </w:r>
      <w:proofErr w:type="spellEnd"/>
      <w:r w:rsidRPr="00506C2D">
        <w:rPr>
          <w:sz w:val="28"/>
          <w:szCs w:val="28"/>
        </w:rPr>
        <w:t>) по формуле:</w:t>
      </w:r>
    </w:p>
    <w:p w:rsidR="00316EE5" w:rsidRPr="00506C2D" w:rsidRDefault="00316EE5" w:rsidP="00316EE5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EE5" w:rsidRPr="00506C2D" w:rsidRDefault="00316EE5" w:rsidP="00316EE5">
      <w:pPr>
        <w:autoSpaceDE w:val="0"/>
        <w:autoSpaceDN w:val="0"/>
        <w:adjustRightInd w:val="0"/>
        <w:spacing w:before="120"/>
        <w:ind w:firstLine="720"/>
        <w:jc w:val="center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ПН</w:t>
      </w:r>
      <w:r w:rsidRPr="00506C2D">
        <w:rPr>
          <w:bCs/>
          <w:sz w:val="28"/>
          <w:szCs w:val="28"/>
          <w:vertAlign w:val="subscript"/>
        </w:rPr>
        <w:t>смп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</w:t>
      </w:r>
      <w:proofErr w:type="spellStart"/>
      <w:r w:rsidRPr="00506C2D">
        <w:rPr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</w:rPr>
        <w:t xml:space="preserve"> = </w:t>
      </w:r>
      <w:proofErr w:type="spellStart"/>
      <w:r w:rsidRPr="00506C2D">
        <w:rPr>
          <w:bCs/>
          <w:sz w:val="28"/>
          <w:szCs w:val="28"/>
        </w:rPr>
        <w:t>С</w:t>
      </w:r>
      <w:r w:rsidRPr="00506C2D">
        <w:rPr>
          <w:bCs/>
          <w:sz w:val="28"/>
          <w:szCs w:val="28"/>
          <w:vertAlign w:val="subscript"/>
        </w:rPr>
        <w:t>баз</w:t>
      </w:r>
      <w:proofErr w:type="spellEnd"/>
      <w:r w:rsidRPr="00506C2D">
        <w:rPr>
          <w:bCs/>
          <w:sz w:val="28"/>
          <w:szCs w:val="28"/>
          <w:vertAlign w:val="subscript"/>
        </w:rPr>
        <w:t xml:space="preserve"> ССМП </w:t>
      </w:r>
      <w:r w:rsidRPr="00506C2D">
        <w:rPr>
          <w:bCs/>
          <w:sz w:val="28"/>
          <w:szCs w:val="28"/>
        </w:rPr>
        <w:t xml:space="preserve">* </w:t>
      </w:r>
      <w:proofErr w:type="spellStart"/>
      <w:r w:rsidRPr="00506C2D">
        <w:rPr>
          <w:bCs/>
          <w:sz w:val="28"/>
          <w:szCs w:val="28"/>
        </w:rPr>
        <w:t>СКД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sz w:val="28"/>
          <w:szCs w:val="28"/>
          <w:vertAlign w:val="subscript"/>
        </w:rPr>
        <w:t xml:space="preserve"> </w:t>
      </w:r>
      <w:r w:rsidRPr="00506C2D">
        <w:rPr>
          <w:sz w:val="28"/>
          <w:szCs w:val="28"/>
        </w:rPr>
        <w:t xml:space="preserve">* </w:t>
      </w: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* </w:t>
      </w:r>
      <w:proofErr w:type="spellStart"/>
      <w:proofErr w:type="gramStart"/>
      <w:r w:rsidRPr="00506C2D">
        <w:rPr>
          <w:sz w:val="28"/>
          <w:szCs w:val="28"/>
        </w:rPr>
        <w:t>К</w:t>
      </w:r>
      <w:r w:rsidRPr="00506C2D">
        <w:rPr>
          <w:sz w:val="28"/>
          <w:szCs w:val="28"/>
          <w:vertAlign w:val="subscript"/>
        </w:rPr>
        <w:t>дк</w:t>
      </w:r>
      <w:proofErr w:type="spellEnd"/>
      <w:r w:rsidR="00BA180A" w:rsidRPr="00506C2D">
        <w:rPr>
          <w:sz w:val="28"/>
          <w:szCs w:val="28"/>
          <w:vertAlign w:val="subscript"/>
        </w:rPr>
        <w:t xml:space="preserve"> </w:t>
      </w:r>
      <w:r w:rsidR="00162ECF" w:rsidRPr="00506C2D">
        <w:rPr>
          <w:sz w:val="28"/>
          <w:szCs w:val="20"/>
          <w:vertAlign w:val="subscript"/>
        </w:rPr>
        <w:t>,</w:t>
      </w:r>
      <w:proofErr w:type="gramEnd"/>
      <w:r w:rsidR="00162ECF" w:rsidRPr="00506C2D">
        <w:rPr>
          <w:sz w:val="28"/>
          <w:szCs w:val="20"/>
        </w:rPr>
        <w:t xml:space="preserve"> </w:t>
      </w:r>
      <w:r w:rsidRPr="00506C2D">
        <w:rPr>
          <w:sz w:val="28"/>
          <w:szCs w:val="28"/>
        </w:rPr>
        <w:t>где</w:t>
      </w:r>
    </w:p>
    <w:p w:rsidR="00316EE5" w:rsidRPr="00506C2D" w:rsidRDefault="00316EE5" w:rsidP="00316EE5">
      <w:pPr>
        <w:autoSpaceDE w:val="0"/>
        <w:autoSpaceDN w:val="0"/>
        <w:adjustRightInd w:val="0"/>
        <w:ind w:left="2124" w:firstLine="708"/>
        <w:jc w:val="both"/>
        <w:rPr>
          <w:bCs/>
          <w:sz w:val="28"/>
          <w:szCs w:val="28"/>
        </w:rPr>
      </w:pPr>
    </w:p>
    <w:p w:rsidR="003E44DB" w:rsidRPr="00506C2D" w:rsidRDefault="003E44DB" w:rsidP="003E44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506C2D">
        <w:rPr>
          <w:sz w:val="28"/>
          <w:szCs w:val="28"/>
        </w:rPr>
        <w:t>КУ</w:t>
      </w:r>
      <w:r w:rsidRPr="00506C2D">
        <w:rPr>
          <w:sz w:val="28"/>
          <w:szCs w:val="28"/>
          <w:vertAlign w:val="subscript"/>
        </w:rPr>
        <w:t>мо</w:t>
      </w:r>
      <w:proofErr w:type="spellEnd"/>
      <w:r w:rsidRPr="00506C2D">
        <w:rPr>
          <w:sz w:val="28"/>
          <w:szCs w:val="28"/>
        </w:rPr>
        <w:t xml:space="preserve"> - коэффициент уровня расходов медицинской организации.</w:t>
      </w:r>
      <w:r w:rsidRPr="00506C2D">
        <w:rPr>
          <w:bCs/>
          <w:sz w:val="28"/>
          <w:szCs w:val="28"/>
        </w:rPr>
        <w:t xml:space="preserve"> Для всех медицинских организаций его значение устанавливается равным 1</w:t>
      </w:r>
      <w:r w:rsidRPr="00506C2D">
        <w:rPr>
          <w:sz w:val="28"/>
          <w:szCs w:val="28"/>
        </w:rPr>
        <w:t>;</w:t>
      </w:r>
    </w:p>
    <w:p w:rsidR="00221761" w:rsidRPr="00506C2D" w:rsidRDefault="003E44DB" w:rsidP="002F686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spellStart"/>
      <w:r w:rsidRPr="00506C2D">
        <w:rPr>
          <w:bCs/>
          <w:sz w:val="28"/>
          <w:szCs w:val="28"/>
        </w:rPr>
        <w:t>К</w:t>
      </w:r>
      <w:r w:rsidRPr="00506C2D">
        <w:rPr>
          <w:bCs/>
          <w:sz w:val="28"/>
          <w:szCs w:val="28"/>
          <w:vertAlign w:val="subscript"/>
        </w:rPr>
        <w:t>дк</w:t>
      </w:r>
      <w:proofErr w:type="spellEnd"/>
      <w:r w:rsidRPr="00506C2D">
        <w:rPr>
          <w:bCs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</w:p>
    <w:p w:rsidR="00316EE5" w:rsidRPr="00506C2D" w:rsidRDefault="00316EE5" w:rsidP="002F686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Дифференцированные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СМП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 СМП.</w:t>
      </w:r>
    </w:p>
    <w:p w:rsidR="00FD5079" w:rsidRPr="00506C2D" w:rsidRDefault="008164AC" w:rsidP="00C60AA5">
      <w:pPr>
        <w:widowControl w:val="0"/>
        <w:autoSpaceDE w:val="0"/>
        <w:autoSpaceDN w:val="0"/>
        <w:adjustRightInd w:val="0"/>
        <w:spacing w:before="120"/>
        <w:ind w:firstLine="709"/>
        <w:jc w:val="both"/>
        <w:outlineLvl w:val="0"/>
        <w:rPr>
          <w:b/>
          <w:bCs/>
          <w:sz w:val="28"/>
          <w:szCs w:val="28"/>
        </w:rPr>
      </w:pPr>
      <w:r w:rsidRPr="00506C2D">
        <w:rPr>
          <w:b/>
          <w:bCs/>
          <w:sz w:val="28"/>
          <w:szCs w:val="28"/>
          <w:lang w:val="en-US"/>
        </w:rPr>
        <w:lastRenderedPageBreak/>
        <w:t>II</w:t>
      </w:r>
      <w:r w:rsidR="002573B2" w:rsidRPr="00506C2D">
        <w:rPr>
          <w:b/>
          <w:bCs/>
          <w:sz w:val="28"/>
          <w:szCs w:val="28"/>
          <w:lang w:val="en-US"/>
        </w:rPr>
        <w:t>I</w:t>
      </w:r>
      <w:r w:rsidR="00FD5079" w:rsidRPr="00506C2D">
        <w:rPr>
          <w:b/>
          <w:bCs/>
          <w:sz w:val="28"/>
          <w:szCs w:val="28"/>
        </w:rPr>
        <w:t>. Размер</w:t>
      </w:r>
      <w:r w:rsidR="005136A4" w:rsidRPr="00506C2D">
        <w:rPr>
          <w:b/>
          <w:bCs/>
          <w:sz w:val="28"/>
          <w:szCs w:val="28"/>
        </w:rPr>
        <w:t>,</w:t>
      </w:r>
      <w:r w:rsidR="00FD5079" w:rsidRPr="00506C2D">
        <w:rPr>
          <w:b/>
          <w:bCs/>
          <w:sz w:val="28"/>
          <w:szCs w:val="28"/>
        </w:rPr>
        <w:t xml:space="preserve"> структура тарифов на оплату медицинской помощи</w:t>
      </w:r>
    </w:p>
    <w:p w:rsidR="00AF2DBA" w:rsidRPr="00506C2D" w:rsidRDefault="004B7B61" w:rsidP="00711E30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Настоящим соглашением устанавливаются</w:t>
      </w:r>
    </w:p>
    <w:p w:rsidR="009B389F" w:rsidRPr="00506C2D" w:rsidRDefault="003734E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8</w:t>
      </w:r>
      <w:r w:rsidR="009B389F" w:rsidRPr="00506C2D">
        <w:rPr>
          <w:sz w:val="28"/>
          <w:szCs w:val="28"/>
        </w:rPr>
        <w:t xml:space="preserve">. </w:t>
      </w:r>
      <w:r w:rsidR="00127EC5" w:rsidRPr="00506C2D">
        <w:rPr>
          <w:sz w:val="28"/>
          <w:szCs w:val="28"/>
        </w:rPr>
        <w:t>В части</w:t>
      </w:r>
      <w:r w:rsidR="009B389F" w:rsidRPr="00506C2D">
        <w:rPr>
          <w:sz w:val="28"/>
          <w:szCs w:val="28"/>
        </w:rPr>
        <w:t xml:space="preserve"> медицинской помощи, оказываемой в амбулаторных условиях</w:t>
      </w:r>
      <w:r w:rsidR="00127EC5" w:rsidRPr="00506C2D">
        <w:rPr>
          <w:sz w:val="28"/>
          <w:szCs w:val="28"/>
        </w:rPr>
        <w:t>:</w:t>
      </w:r>
      <w:r w:rsidR="009B389F" w:rsidRPr="00506C2D">
        <w:rPr>
          <w:sz w:val="28"/>
          <w:szCs w:val="28"/>
        </w:rPr>
        <w:t xml:space="preserve"> </w:t>
      </w:r>
    </w:p>
    <w:p w:rsidR="00DF4729" w:rsidRPr="00506C2D" w:rsidRDefault="00DF4729" w:rsidP="00EB4947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pacing w:val="-4"/>
          <w:sz w:val="28"/>
          <w:szCs w:val="28"/>
        </w:rPr>
        <w:t xml:space="preserve">8.1 </w:t>
      </w:r>
      <w:r w:rsidRPr="00506C2D">
        <w:rPr>
          <w:sz w:val="28"/>
          <w:szCs w:val="28"/>
        </w:rPr>
        <w:t>Средний размер финансового обеспечения</w:t>
      </w:r>
      <w:r w:rsidRPr="00506C2D">
        <w:rPr>
          <w:bCs/>
          <w:sz w:val="28"/>
          <w:szCs w:val="28"/>
        </w:rPr>
        <w:t xml:space="preserve"> амбулаторной помощи в размере </w:t>
      </w:r>
      <w:r w:rsidR="00E837C1" w:rsidRPr="00506C2D">
        <w:rPr>
          <w:bCs/>
          <w:sz w:val="28"/>
          <w:szCs w:val="28"/>
        </w:rPr>
        <w:t xml:space="preserve">9 430,30 </w:t>
      </w:r>
      <w:r w:rsidRPr="00506C2D">
        <w:rPr>
          <w:bCs/>
          <w:sz w:val="28"/>
          <w:szCs w:val="28"/>
        </w:rPr>
        <w:t xml:space="preserve">рубля (без учета коэффициента дифференциации </w:t>
      </w:r>
      <w:r w:rsidR="009C3A1D" w:rsidRPr="00506C2D">
        <w:rPr>
          <w:bCs/>
          <w:sz w:val="28"/>
          <w:szCs w:val="28"/>
        </w:rPr>
        <w:t>–</w:t>
      </w:r>
      <w:r w:rsidR="005D6D98" w:rsidRPr="00506C2D">
        <w:rPr>
          <w:bCs/>
          <w:sz w:val="28"/>
          <w:szCs w:val="28"/>
        </w:rPr>
        <w:t xml:space="preserve"> </w:t>
      </w:r>
      <w:r w:rsidR="00E837C1" w:rsidRPr="00506C2D">
        <w:rPr>
          <w:bCs/>
          <w:sz w:val="28"/>
          <w:szCs w:val="28"/>
        </w:rPr>
        <w:t>8 534,21</w:t>
      </w:r>
      <w:r w:rsidR="005D6D98" w:rsidRPr="00506C2D">
        <w:rPr>
          <w:bCs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рубл</w:t>
      </w:r>
      <w:r w:rsidR="00DA270E" w:rsidRPr="00506C2D">
        <w:rPr>
          <w:bCs/>
          <w:sz w:val="28"/>
          <w:szCs w:val="28"/>
        </w:rPr>
        <w:t>я</w:t>
      </w:r>
      <w:r w:rsidR="00591FC6" w:rsidRPr="00506C2D">
        <w:rPr>
          <w:bCs/>
          <w:sz w:val="28"/>
          <w:szCs w:val="28"/>
        </w:rPr>
        <w:t>).</w:t>
      </w:r>
    </w:p>
    <w:p w:rsidR="00F379CA" w:rsidRPr="00506C2D" w:rsidRDefault="002F686B" w:rsidP="00F379CA">
      <w:pPr>
        <w:ind w:firstLine="708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8.2 </w:t>
      </w:r>
      <w:r w:rsidR="00F379CA" w:rsidRPr="00506C2D">
        <w:rPr>
          <w:bCs/>
          <w:sz w:val="28"/>
          <w:szCs w:val="28"/>
        </w:rPr>
        <w:t>Базовый подушевой норматив финансирования амбулаторной помощи без учета средств, направляемых на выплаты медицинским организациям за достижение показателей результативности деятельности (за исключением помощи по профилям «акушерство и гинекология», «стоматология») в размере</w:t>
      </w:r>
      <w:r w:rsidR="00800930" w:rsidRPr="00506C2D">
        <w:rPr>
          <w:bCs/>
          <w:sz w:val="28"/>
          <w:szCs w:val="28"/>
        </w:rPr>
        <w:t xml:space="preserve">     </w:t>
      </w:r>
      <w:r w:rsidR="00F379CA" w:rsidRPr="00506C2D">
        <w:rPr>
          <w:bCs/>
          <w:sz w:val="28"/>
          <w:szCs w:val="28"/>
        </w:rPr>
        <w:t xml:space="preserve"> </w:t>
      </w:r>
      <w:r w:rsidR="00651B7C" w:rsidRPr="00506C2D">
        <w:rPr>
          <w:bCs/>
          <w:sz w:val="28"/>
          <w:szCs w:val="28"/>
        </w:rPr>
        <w:t>3 0</w:t>
      </w:r>
      <w:r w:rsidR="005B5DCC" w:rsidRPr="00506C2D">
        <w:rPr>
          <w:bCs/>
          <w:sz w:val="28"/>
          <w:szCs w:val="28"/>
        </w:rPr>
        <w:t>95</w:t>
      </w:r>
      <w:r w:rsidR="00651B7C" w:rsidRPr="00506C2D">
        <w:rPr>
          <w:bCs/>
          <w:sz w:val="28"/>
          <w:szCs w:val="28"/>
        </w:rPr>
        <w:t>,</w:t>
      </w:r>
      <w:r w:rsidR="005B5DCC" w:rsidRPr="00506C2D">
        <w:rPr>
          <w:bCs/>
          <w:sz w:val="28"/>
          <w:szCs w:val="28"/>
        </w:rPr>
        <w:t>13</w:t>
      </w:r>
      <w:r w:rsidR="00651B7C" w:rsidRPr="00506C2D">
        <w:rPr>
          <w:bCs/>
          <w:sz w:val="28"/>
          <w:szCs w:val="28"/>
        </w:rPr>
        <w:t xml:space="preserve"> </w:t>
      </w:r>
      <w:r w:rsidR="00F379CA" w:rsidRPr="00506C2D">
        <w:rPr>
          <w:bCs/>
          <w:sz w:val="28"/>
          <w:szCs w:val="28"/>
        </w:rPr>
        <w:t>рубля (без учета коэффициента диф</w:t>
      </w:r>
      <w:r w:rsidR="00591FC6" w:rsidRPr="00506C2D">
        <w:rPr>
          <w:bCs/>
          <w:sz w:val="28"/>
          <w:szCs w:val="28"/>
        </w:rPr>
        <w:t>ференциации –</w:t>
      </w:r>
      <w:r w:rsidR="00651B7C" w:rsidRPr="00506C2D">
        <w:rPr>
          <w:bCs/>
          <w:sz w:val="28"/>
          <w:szCs w:val="28"/>
        </w:rPr>
        <w:t xml:space="preserve"> 2</w:t>
      </w:r>
      <w:r w:rsidR="005B5DCC" w:rsidRPr="00506C2D">
        <w:rPr>
          <w:bCs/>
          <w:sz w:val="28"/>
          <w:szCs w:val="28"/>
        </w:rPr>
        <w:t> 801,02</w:t>
      </w:r>
      <w:r w:rsidR="00651B7C" w:rsidRPr="00506C2D">
        <w:rPr>
          <w:bCs/>
          <w:sz w:val="28"/>
          <w:szCs w:val="28"/>
        </w:rPr>
        <w:t xml:space="preserve"> </w:t>
      </w:r>
      <w:r w:rsidR="00110EEA" w:rsidRPr="00506C2D">
        <w:rPr>
          <w:bCs/>
          <w:sz w:val="28"/>
          <w:szCs w:val="28"/>
        </w:rPr>
        <w:t>рубля</w:t>
      </w:r>
      <w:r w:rsidR="00591FC6" w:rsidRPr="00506C2D">
        <w:rPr>
          <w:bCs/>
          <w:sz w:val="28"/>
          <w:szCs w:val="28"/>
        </w:rPr>
        <w:t>).</w:t>
      </w:r>
    </w:p>
    <w:p w:rsidR="00A7459C" w:rsidRPr="00506C2D" w:rsidRDefault="00A7459C" w:rsidP="00EB49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 xml:space="preserve">8.3 </w:t>
      </w:r>
      <w:r w:rsidRPr="00506C2D">
        <w:rPr>
          <w:sz w:val="28"/>
          <w:szCs w:val="28"/>
        </w:rPr>
        <w:t>П</w:t>
      </w:r>
      <w:r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пв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), </w:t>
      </w:r>
      <w:r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06C2D">
        <w:rPr>
          <w:sz w:val="28"/>
        </w:rPr>
        <w:t xml:space="preserve"> (КД</w:t>
      </w:r>
      <w:r w:rsidRPr="00506C2D">
        <w:rPr>
          <w:sz w:val="28"/>
          <w:vertAlign w:val="subscript"/>
        </w:rPr>
        <w:t>от</w:t>
      </w:r>
      <w:r w:rsidRPr="00506C2D">
        <w:rPr>
          <w:sz w:val="28"/>
        </w:rPr>
        <w:t>)</w:t>
      </w:r>
      <w:r w:rsidRPr="00506C2D">
        <w:rPr>
          <w:sz w:val="28"/>
          <w:szCs w:val="28"/>
        </w:rPr>
        <w:t xml:space="preserve"> в соответствии с приложением 2.1 к настоящему Соглашению</w:t>
      </w:r>
      <w:r w:rsidRPr="00506C2D">
        <w:rPr>
          <w:bCs/>
          <w:sz w:val="28"/>
          <w:szCs w:val="28"/>
        </w:rPr>
        <w:t>.</w:t>
      </w:r>
    </w:p>
    <w:p w:rsidR="004436B6" w:rsidRPr="00506C2D" w:rsidRDefault="00D64643" w:rsidP="004436B6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</w:rPr>
        <w:t xml:space="preserve">8.4 </w:t>
      </w:r>
      <w:r w:rsidR="004436B6" w:rsidRPr="00506C2D">
        <w:rPr>
          <w:sz w:val="28"/>
          <w:szCs w:val="28"/>
        </w:rPr>
        <w:t xml:space="preserve">Коэффициенты дифференциации </w:t>
      </w:r>
      <w:proofErr w:type="spellStart"/>
      <w:r w:rsidR="004436B6" w:rsidRPr="00506C2D">
        <w:rPr>
          <w:sz w:val="28"/>
          <w:szCs w:val="28"/>
        </w:rPr>
        <w:t>подушевого</w:t>
      </w:r>
      <w:proofErr w:type="spellEnd"/>
      <w:r w:rsidR="004436B6" w:rsidRPr="00506C2D">
        <w:rPr>
          <w:sz w:val="28"/>
          <w:szCs w:val="28"/>
        </w:rPr>
        <w:t xml:space="preserve"> норматива </w:t>
      </w:r>
      <w:r w:rsidR="004436B6" w:rsidRPr="00506C2D">
        <w:rPr>
          <w:bCs/>
          <w:sz w:val="28"/>
          <w:szCs w:val="28"/>
        </w:rPr>
        <w:t xml:space="preserve">и </w:t>
      </w:r>
      <w:proofErr w:type="spellStart"/>
      <w:r w:rsidR="004436B6" w:rsidRPr="00506C2D">
        <w:rPr>
          <w:bCs/>
          <w:sz w:val="28"/>
          <w:szCs w:val="28"/>
        </w:rPr>
        <w:t>подушевые</w:t>
      </w:r>
      <w:proofErr w:type="spellEnd"/>
      <w:r w:rsidR="004436B6" w:rsidRPr="00506C2D">
        <w:rPr>
          <w:bCs/>
          <w:sz w:val="28"/>
          <w:szCs w:val="28"/>
        </w:rPr>
        <w:t xml:space="preserve"> нормативы </w:t>
      </w:r>
      <w:r w:rsidR="004436B6" w:rsidRPr="00506C2D">
        <w:rPr>
          <w:sz w:val="28"/>
          <w:szCs w:val="28"/>
        </w:rPr>
        <w:t xml:space="preserve">финансового обеспечения амбулаторной помощи </w:t>
      </w:r>
      <w:r w:rsidR="004436B6" w:rsidRPr="00506C2D">
        <w:rPr>
          <w:bCs/>
          <w:sz w:val="28"/>
          <w:szCs w:val="28"/>
        </w:rPr>
        <w:t xml:space="preserve">(за исключением помощи по профилям «акушерство и гинекология», «стоматология») </w:t>
      </w:r>
      <w:r w:rsidR="004436B6" w:rsidRPr="00506C2D">
        <w:rPr>
          <w:sz w:val="28"/>
          <w:szCs w:val="28"/>
        </w:rPr>
        <w:t xml:space="preserve">на </w:t>
      </w:r>
      <w:r w:rsidR="00971E92" w:rsidRPr="00506C2D">
        <w:rPr>
          <w:sz w:val="28"/>
          <w:szCs w:val="28"/>
        </w:rPr>
        <w:t>2026</w:t>
      </w:r>
      <w:r w:rsidR="004436B6" w:rsidRPr="00506C2D">
        <w:rPr>
          <w:sz w:val="28"/>
          <w:szCs w:val="28"/>
        </w:rPr>
        <w:t xml:space="preserve"> год</w:t>
      </w:r>
      <w:r w:rsidR="004436B6" w:rsidRPr="00506C2D">
        <w:rPr>
          <w:bCs/>
          <w:sz w:val="28"/>
          <w:szCs w:val="28"/>
        </w:rPr>
        <w:t xml:space="preserve"> для МО-балансодержателей </w:t>
      </w:r>
      <w:r w:rsidR="004436B6" w:rsidRPr="00506C2D">
        <w:rPr>
          <w:sz w:val="28"/>
          <w:szCs w:val="20"/>
        </w:rPr>
        <w:t xml:space="preserve">в соответствии с приложением 2.2 </w:t>
      </w:r>
      <w:r w:rsidR="004436B6" w:rsidRPr="00506C2D">
        <w:rPr>
          <w:bCs/>
          <w:sz w:val="28"/>
          <w:szCs w:val="28"/>
        </w:rPr>
        <w:t>к настоящему Соглашению.</w:t>
      </w:r>
    </w:p>
    <w:p w:rsidR="00591FC6" w:rsidRPr="00506C2D" w:rsidRDefault="00E600B0" w:rsidP="00591FC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8.5 </w:t>
      </w:r>
      <w:r w:rsidR="00591FC6" w:rsidRPr="00506C2D">
        <w:rPr>
          <w:bCs/>
          <w:sz w:val="28"/>
          <w:szCs w:val="28"/>
        </w:rPr>
        <w:t>Базовый (средний) подушевой норматив финансирования гинекологической помощи без учета средств, направляемых на выплаты медицинским организациям за достижение показателей результативности деятельности, в размере</w:t>
      </w:r>
      <w:r w:rsidR="00800930" w:rsidRPr="00506C2D">
        <w:rPr>
          <w:bCs/>
          <w:sz w:val="28"/>
          <w:szCs w:val="28"/>
        </w:rPr>
        <w:t xml:space="preserve"> </w:t>
      </w:r>
      <w:r w:rsidR="005B5DCC" w:rsidRPr="00506C2D">
        <w:rPr>
          <w:bCs/>
          <w:sz w:val="28"/>
          <w:szCs w:val="28"/>
        </w:rPr>
        <w:t>843,64</w:t>
      </w:r>
      <w:r w:rsidR="00591FC6"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B5DCC" w:rsidRPr="00506C2D">
        <w:rPr>
          <w:bCs/>
          <w:sz w:val="28"/>
          <w:szCs w:val="28"/>
        </w:rPr>
        <w:t>763,48</w:t>
      </w:r>
      <w:r w:rsidR="00591FC6" w:rsidRPr="00506C2D">
        <w:rPr>
          <w:bCs/>
          <w:sz w:val="28"/>
          <w:szCs w:val="28"/>
        </w:rPr>
        <w:t xml:space="preserve"> рубля).</w:t>
      </w:r>
    </w:p>
    <w:p w:rsidR="004F4DD7" w:rsidRPr="00506C2D" w:rsidRDefault="004F4DD7" w:rsidP="00EB494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06C2D">
        <w:rPr>
          <w:bCs/>
          <w:sz w:val="28"/>
          <w:szCs w:val="28"/>
        </w:rPr>
        <w:t xml:space="preserve">8.6 </w:t>
      </w:r>
      <w:r w:rsidRPr="00506C2D">
        <w:rPr>
          <w:sz w:val="28"/>
          <w:szCs w:val="28"/>
        </w:rPr>
        <w:t>П</w:t>
      </w:r>
      <w:r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Pr="00506C2D">
        <w:rPr>
          <w:bCs/>
          <w:sz w:val="28"/>
          <w:szCs w:val="28"/>
        </w:rPr>
        <w:t>КД</w:t>
      </w:r>
      <w:r w:rsidRPr="00506C2D">
        <w:rPr>
          <w:bCs/>
          <w:sz w:val="28"/>
          <w:szCs w:val="28"/>
          <w:vertAlign w:val="subscript"/>
        </w:rPr>
        <w:t>гин</w:t>
      </w:r>
      <w:r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06C2D">
        <w:rPr>
          <w:bCs/>
          <w:sz w:val="28"/>
          <w:szCs w:val="28"/>
        </w:rPr>
        <w:t>КУ</w:t>
      </w:r>
      <w:r w:rsidRPr="00506C2D">
        <w:rPr>
          <w:bCs/>
          <w:sz w:val="28"/>
          <w:szCs w:val="28"/>
          <w:vertAlign w:val="subscript"/>
        </w:rPr>
        <w:t>мо</w:t>
      </w:r>
      <w:proofErr w:type="spellEnd"/>
      <w:r w:rsidRPr="00506C2D">
        <w:rPr>
          <w:bCs/>
          <w:sz w:val="28"/>
          <w:szCs w:val="28"/>
        </w:rPr>
        <w:t xml:space="preserve">), </w:t>
      </w:r>
      <w:r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06C2D">
        <w:rPr>
          <w:sz w:val="28"/>
        </w:rPr>
        <w:t xml:space="preserve"> (КД</w:t>
      </w:r>
      <w:r w:rsidRPr="00506C2D">
        <w:rPr>
          <w:sz w:val="28"/>
          <w:vertAlign w:val="subscript"/>
        </w:rPr>
        <w:t>от</w:t>
      </w:r>
      <w:r w:rsidRPr="00506C2D">
        <w:rPr>
          <w:sz w:val="28"/>
        </w:rPr>
        <w:t>)</w:t>
      </w:r>
      <w:r w:rsidRPr="00506C2D">
        <w:rPr>
          <w:sz w:val="28"/>
          <w:szCs w:val="28"/>
        </w:rPr>
        <w:t xml:space="preserve"> в соответствии с приложением 2.3 к настоящему Соглашению</w:t>
      </w:r>
      <w:r w:rsidRPr="00506C2D">
        <w:rPr>
          <w:sz w:val="28"/>
        </w:rPr>
        <w:t>.</w:t>
      </w:r>
    </w:p>
    <w:p w:rsidR="0092427D" w:rsidRPr="00506C2D" w:rsidRDefault="0092427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8.</w:t>
      </w:r>
      <w:r w:rsidR="00B04EC9" w:rsidRPr="00506C2D">
        <w:rPr>
          <w:sz w:val="28"/>
          <w:szCs w:val="28"/>
        </w:rPr>
        <w:t>7</w:t>
      </w:r>
      <w:r w:rsidRPr="00506C2D">
        <w:rPr>
          <w:sz w:val="28"/>
          <w:szCs w:val="28"/>
        </w:rPr>
        <w:t xml:space="preserve"> Коэффициенты дифференциации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</w:t>
      </w:r>
      <w:r w:rsidRPr="00506C2D">
        <w:rPr>
          <w:bCs/>
          <w:sz w:val="28"/>
          <w:szCs w:val="28"/>
        </w:rPr>
        <w:t xml:space="preserve">и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</w:t>
      </w:r>
      <w:r w:rsidRPr="00506C2D">
        <w:rPr>
          <w:sz w:val="28"/>
          <w:szCs w:val="28"/>
        </w:rPr>
        <w:t xml:space="preserve">финансового обеспечения </w:t>
      </w:r>
      <w:r w:rsidR="00B04EC9" w:rsidRPr="00506C2D">
        <w:rPr>
          <w:sz w:val="28"/>
          <w:szCs w:val="28"/>
        </w:rPr>
        <w:t>гинекологической</w:t>
      </w:r>
      <w:r w:rsidRPr="00506C2D">
        <w:rPr>
          <w:sz w:val="28"/>
          <w:szCs w:val="28"/>
        </w:rPr>
        <w:t xml:space="preserve"> помощи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</w:t>
      </w:r>
      <w:r w:rsidRPr="00506C2D">
        <w:rPr>
          <w:bCs/>
          <w:sz w:val="28"/>
          <w:szCs w:val="28"/>
        </w:rPr>
        <w:t xml:space="preserve"> для МО-балансодержателей </w:t>
      </w:r>
      <w:r w:rsidRPr="00506C2D">
        <w:rPr>
          <w:sz w:val="28"/>
          <w:szCs w:val="20"/>
        </w:rPr>
        <w:t>в соответствии с приложением 2.</w:t>
      </w:r>
      <w:r w:rsidR="00B04EC9" w:rsidRPr="00506C2D">
        <w:rPr>
          <w:sz w:val="28"/>
          <w:szCs w:val="20"/>
        </w:rPr>
        <w:t>4</w:t>
      </w:r>
      <w:r w:rsidRPr="00506C2D">
        <w:rPr>
          <w:sz w:val="28"/>
          <w:szCs w:val="20"/>
        </w:rPr>
        <w:t xml:space="preserve"> </w:t>
      </w:r>
      <w:r w:rsidRPr="00506C2D">
        <w:rPr>
          <w:bCs/>
          <w:sz w:val="28"/>
          <w:szCs w:val="28"/>
        </w:rPr>
        <w:t>к настоящему Соглашению.</w:t>
      </w:r>
    </w:p>
    <w:p w:rsidR="005718AC" w:rsidRPr="00506C2D" w:rsidRDefault="005718AC" w:rsidP="005718A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8.8 Базовый (средний) подушевой норматив финансирования стоматологической помощи без учета средств, направляемых на выплаты медицинским организациям за достижение показателей результативности деятельности, в размере</w:t>
      </w:r>
      <w:r w:rsidR="00800930" w:rsidRPr="00506C2D">
        <w:rPr>
          <w:bCs/>
          <w:sz w:val="28"/>
          <w:szCs w:val="28"/>
        </w:rPr>
        <w:t xml:space="preserve"> </w:t>
      </w:r>
      <w:r w:rsidR="005B5DCC" w:rsidRPr="00506C2D">
        <w:rPr>
          <w:bCs/>
          <w:sz w:val="28"/>
          <w:szCs w:val="28"/>
        </w:rPr>
        <w:t>635,40</w:t>
      </w:r>
      <w:r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B5DCC" w:rsidRPr="00506C2D">
        <w:rPr>
          <w:bCs/>
          <w:sz w:val="28"/>
          <w:szCs w:val="28"/>
        </w:rPr>
        <w:t>575,02</w:t>
      </w:r>
      <w:r w:rsidRPr="00506C2D">
        <w:rPr>
          <w:bCs/>
          <w:sz w:val="28"/>
          <w:szCs w:val="28"/>
        </w:rPr>
        <w:t xml:space="preserve"> </w:t>
      </w:r>
      <w:r w:rsidR="00110EEA" w:rsidRPr="00506C2D">
        <w:rPr>
          <w:bCs/>
          <w:sz w:val="28"/>
          <w:szCs w:val="28"/>
        </w:rPr>
        <w:t>рубля</w:t>
      </w:r>
      <w:r w:rsidRPr="00506C2D">
        <w:rPr>
          <w:bCs/>
          <w:sz w:val="28"/>
          <w:szCs w:val="28"/>
        </w:rPr>
        <w:t>).</w:t>
      </w:r>
    </w:p>
    <w:p w:rsidR="004F4DD7" w:rsidRPr="00506C2D" w:rsidRDefault="00602C4E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lastRenderedPageBreak/>
        <w:t>8.9</w:t>
      </w:r>
      <w:r w:rsidR="004F4DD7" w:rsidRPr="00506C2D">
        <w:rPr>
          <w:bCs/>
          <w:sz w:val="28"/>
          <w:szCs w:val="28"/>
        </w:rPr>
        <w:t xml:space="preserve"> </w:t>
      </w:r>
      <w:r w:rsidR="004F4DD7" w:rsidRPr="00506C2D">
        <w:rPr>
          <w:sz w:val="28"/>
          <w:szCs w:val="28"/>
        </w:rPr>
        <w:t>П</w:t>
      </w:r>
      <w:r w:rsidR="004F4DD7" w:rsidRPr="00506C2D">
        <w:rPr>
          <w:bCs/>
          <w:sz w:val="28"/>
          <w:szCs w:val="28"/>
        </w:rPr>
        <w:t>оловозрастны</w:t>
      </w:r>
      <w:r w:rsidR="004521B0" w:rsidRPr="00506C2D">
        <w:rPr>
          <w:bCs/>
          <w:sz w:val="28"/>
          <w:szCs w:val="28"/>
        </w:rPr>
        <w:t>е коэффициенты дифференциации (</w:t>
      </w:r>
      <w:proofErr w:type="spellStart"/>
      <w:r w:rsidR="004F4DD7" w:rsidRPr="00506C2D">
        <w:rPr>
          <w:bCs/>
          <w:sz w:val="28"/>
          <w:szCs w:val="28"/>
        </w:rPr>
        <w:t>КД</w:t>
      </w:r>
      <w:r w:rsidR="004F4DD7" w:rsidRPr="00506C2D">
        <w:rPr>
          <w:bCs/>
          <w:sz w:val="28"/>
          <w:szCs w:val="28"/>
          <w:vertAlign w:val="subscript"/>
        </w:rPr>
        <w:t>стом</w:t>
      </w:r>
      <w:r w:rsidR="004F4DD7" w:rsidRPr="00506C2D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4F4DD7" w:rsidRPr="00506C2D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="004F4DD7" w:rsidRPr="00506C2D">
        <w:rPr>
          <w:bCs/>
          <w:sz w:val="28"/>
          <w:szCs w:val="28"/>
        </w:rPr>
        <w:t>КУ</w:t>
      </w:r>
      <w:r w:rsidR="004F4DD7" w:rsidRPr="00506C2D">
        <w:rPr>
          <w:bCs/>
          <w:sz w:val="28"/>
          <w:szCs w:val="28"/>
          <w:vertAlign w:val="subscript"/>
        </w:rPr>
        <w:t>мо</w:t>
      </w:r>
      <w:proofErr w:type="spellEnd"/>
      <w:r w:rsidR="004F4DD7" w:rsidRPr="00506C2D">
        <w:rPr>
          <w:bCs/>
          <w:sz w:val="28"/>
          <w:szCs w:val="28"/>
        </w:rPr>
        <w:t xml:space="preserve">), </w:t>
      </w:r>
      <w:r w:rsidR="004F4DD7" w:rsidRPr="00506C2D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4F4DD7" w:rsidRPr="00506C2D">
        <w:rPr>
          <w:sz w:val="28"/>
        </w:rPr>
        <w:t xml:space="preserve"> (КД</w:t>
      </w:r>
      <w:r w:rsidR="004F4DD7" w:rsidRPr="00506C2D">
        <w:rPr>
          <w:sz w:val="28"/>
          <w:vertAlign w:val="subscript"/>
        </w:rPr>
        <w:t>от</w:t>
      </w:r>
      <w:r w:rsidR="004F4DD7" w:rsidRPr="00506C2D">
        <w:rPr>
          <w:sz w:val="28"/>
        </w:rPr>
        <w:t>)</w:t>
      </w:r>
      <w:r w:rsidR="004F4DD7" w:rsidRPr="00506C2D">
        <w:rPr>
          <w:sz w:val="28"/>
          <w:szCs w:val="28"/>
        </w:rPr>
        <w:t xml:space="preserve"> в соответствии с приложением 2.5 к настоящему Соглашению</w:t>
      </w:r>
      <w:r w:rsidRPr="00506C2D">
        <w:rPr>
          <w:sz w:val="28"/>
          <w:szCs w:val="28"/>
        </w:rPr>
        <w:t>.</w:t>
      </w:r>
    </w:p>
    <w:p w:rsidR="00B04EC9" w:rsidRPr="00506C2D" w:rsidRDefault="00B04EC9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8.10 Коэффициенты дифференциации </w:t>
      </w:r>
      <w:proofErr w:type="spellStart"/>
      <w:r w:rsidRPr="00506C2D">
        <w:rPr>
          <w:sz w:val="28"/>
          <w:szCs w:val="28"/>
        </w:rPr>
        <w:t>подушевого</w:t>
      </w:r>
      <w:proofErr w:type="spellEnd"/>
      <w:r w:rsidRPr="00506C2D">
        <w:rPr>
          <w:sz w:val="28"/>
          <w:szCs w:val="28"/>
        </w:rPr>
        <w:t xml:space="preserve"> норматива </w:t>
      </w:r>
      <w:r w:rsidRPr="00506C2D">
        <w:rPr>
          <w:bCs/>
          <w:sz w:val="28"/>
          <w:szCs w:val="28"/>
        </w:rPr>
        <w:t xml:space="preserve">и </w:t>
      </w:r>
      <w:proofErr w:type="spellStart"/>
      <w:r w:rsidRPr="00506C2D">
        <w:rPr>
          <w:bCs/>
          <w:sz w:val="28"/>
          <w:szCs w:val="28"/>
        </w:rPr>
        <w:t>подушевые</w:t>
      </w:r>
      <w:proofErr w:type="spellEnd"/>
      <w:r w:rsidRPr="00506C2D">
        <w:rPr>
          <w:bCs/>
          <w:sz w:val="28"/>
          <w:szCs w:val="28"/>
        </w:rPr>
        <w:t xml:space="preserve"> нормативы </w:t>
      </w:r>
      <w:r w:rsidRPr="00506C2D">
        <w:rPr>
          <w:sz w:val="28"/>
          <w:szCs w:val="28"/>
        </w:rPr>
        <w:t xml:space="preserve">финансового обеспечения стоматологической помощи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</w:t>
      </w:r>
      <w:r w:rsidRPr="00506C2D">
        <w:rPr>
          <w:bCs/>
          <w:sz w:val="28"/>
          <w:szCs w:val="28"/>
        </w:rPr>
        <w:t xml:space="preserve"> для МО-балансодержателей </w:t>
      </w:r>
      <w:r w:rsidRPr="00506C2D">
        <w:rPr>
          <w:sz w:val="28"/>
          <w:szCs w:val="20"/>
        </w:rPr>
        <w:t xml:space="preserve">в соответствии с приложением 2.6 </w:t>
      </w:r>
      <w:r w:rsidRPr="00506C2D">
        <w:rPr>
          <w:bCs/>
          <w:sz w:val="28"/>
          <w:szCs w:val="28"/>
        </w:rPr>
        <w:t>к настоящему Соглашению.</w:t>
      </w:r>
    </w:p>
    <w:p w:rsidR="008C48E7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</w:t>
      </w:r>
      <w:r w:rsidR="003E491B" w:rsidRPr="00506C2D">
        <w:rPr>
          <w:sz w:val="28"/>
          <w:szCs w:val="28"/>
        </w:rPr>
        <w:t>1</w:t>
      </w:r>
      <w:r w:rsidR="004E247B" w:rsidRPr="00506C2D">
        <w:rPr>
          <w:sz w:val="28"/>
          <w:szCs w:val="28"/>
        </w:rPr>
        <w:t>1</w:t>
      </w:r>
      <w:r w:rsidRPr="00506C2D">
        <w:rPr>
          <w:sz w:val="28"/>
          <w:szCs w:val="28"/>
        </w:rPr>
        <w:t xml:space="preserve"> </w:t>
      </w:r>
      <w:r w:rsidR="008C48E7" w:rsidRPr="00506C2D">
        <w:rPr>
          <w:sz w:val="28"/>
          <w:szCs w:val="28"/>
        </w:rPr>
        <w:t>Тарифы на оплату единиц объема медицинской помощи (посещений, обращений (законченных случаев), профилактических мероприятий в соответствии с приложением 2.</w:t>
      </w:r>
      <w:r w:rsidR="003E491B" w:rsidRPr="00506C2D">
        <w:rPr>
          <w:sz w:val="28"/>
          <w:szCs w:val="28"/>
        </w:rPr>
        <w:t>7</w:t>
      </w:r>
      <w:r w:rsidR="008C48E7" w:rsidRPr="00506C2D">
        <w:rPr>
          <w:sz w:val="28"/>
          <w:szCs w:val="28"/>
        </w:rPr>
        <w:t xml:space="preserve"> к настоящему соглашению.</w:t>
      </w:r>
    </w:p>
    <w:p w:rsidR="008C48E7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</w:t>
      </w:r>
      <w:r w:rsidR="003E491B" w:rsidRPr="00506C2D">
        <w:rPr>
          <w:sz w:val="28"/>
          <w:szCs w:val="28"/>
        </w:rPr>
        <w:t>1</w:t>
      </w:r>
      <w:r w:rsidR="004E247B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</w:t>
      </w:r>
      <w:r w:rsidR="008C48E7" w:rsidRPr="00506C2D">
        <w:rPr>
          <w:sz w:val="28"/>
          <w:szCs w:val="28"/>
        </w:rPr>
        <w:t>Таблица соответствия врачебных специальностей перечню специалистов, применяемому для оплаты</w:t>
      </w:r>
      <w:r w:rsidR="008D6CBE" w:rsidRPr="00506C2D">
        <w:rPr>
          <w:sz w:val="28"/>
          <w:szCs w:val="28"/>
        </w:rPr>
        <w:t xml:space="preserve"> амбулаторной помощи</w:t>
      </w:r>
      <w:r w:rsidR="008C48E7" w:rsidRPr="00506C2D">
        <w:rPr>
          <w:sz w:val="28"/>
          <w:szCs w:val="28"/>
        </w:rPr>
        <w:t xml:space="preserve">, в соответствии с приложением </w:t>
      </w:r>
      <w:r w:rsidR="00196034" w:rsidRPr="00506C2D">
        <w:rPr>
          <w:sz w:val="28"/>
          <w:szCs w:val="28"/>
        </w:rPr>
        <w:t>2.</w:t>
      </w:r>
      <w:r w:rsidR="003E491B" w:rsidRPr="00506C2D">
        <w:rPr>
          <w:sz w:val="28"/>
          <w:szCs w:val="28"/>
        </w:rPr>
        <w:t>8</w:t>
      </w:r>
      <w:r w:rsidR="008C48E7" w:rsidRPr="00506C2D">
        <w:rPr>
          <w:sz w:val="28"/>
          <w:szCs w:val="28"/>
        </w:rPr>
        <w:t xml:space="preserve"> к настоящему Соглашению.</w:t>
      </w:r>
    </w:p>
    <w:p w:rsidR="00C952AC" w:rsidRPr="00506C2D" w:rsidRDefault="00252111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0"/>
        </w:rPr>
        <w:t>8.</w:t>
      </w:r>
      <w:r w:rsidR="003E491B" w:rsidRPr="00506C2D">
        <w:rPr>
          <w:sz w:val="28"/>
          <w:szCs w:val="20"/>
        </w:rPr>
        <w:t>1</w:t>
      </w:r>
      <w:r w:rsidR="004E247B" w:rsidRPr="00506C2D">
        <w:rPr>
          <w:sz w:val="28"/>
          <w:szCs w:val="20"/>
        </w:rPr>
        <w:t>3</w:t>
      </w:r>
      <w:r w:rsidRPr="00506C2D">
        <w:rPr>
          <w:sz w:val="28"/>
          <w:szCs w:val="20"/>
        </w:rPr>
        <w:t xml:space="preserve"> </w:t>
      </w:r>
      <w:r w:rsidR="007C4575" w:rsidRPr="00506C2D">
        <w:rPr>
          <w:sz w:val="28"/>
          <w:szCs w:val="28"/>
        </w:rPr>
        <w:t>Тарифы на исследования и медицинские вмешательства, выполняемые в рамках</w:t>
      </w:r>
      <w:r w:rsidR="00C952AC" w:rsidRPr="00506C2D">
        <w:rPr>
          <w:sz w:val="28"/>
          <w:szCs w:val="28"/>
        </w:rPr>
        <w:t xml:space="preserve"> </w:t>
      </w:r>
      <w:r w:rsidR="007C4575" w:rsidRPr="00506C2D">
        <w:rPr>
          <w:sz w:val="28"/>
          <w:szCs w:val="28"/>
        </w:rPr>
        <w:t>проведения</w:t>
      </w:r>
      <w:r w:rsidR="00C952AC" w:rsidRPr="00506C2D">
        <w:rPr>
          <w:sz w:val="28"/>
          <w:szCs w:val="28"/>
        </w:rPr>
        <w:t>:</w:t>
      </w:r>
    </w:p>
    <w:p w:rsidR="00C952AC" w:rsidRPr="00506C2D" w:rsidRDefault="00C952AC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-</w:t>
      </w:r>
      <w:r w:rsidR="007C4575" w:rsidRPr="00506C2D">
        <w:rPr>
          <w:sz w:val="28"/>
          <w:szCs w:val="28"/>
        </w:rPr>
        <w:t xml:space="preserve"> профилактических медицинских осмотров и диспансеризации</w:t>
      </w:r>
      <w:r w:rsidRPr="00506C2D">
        <w:rPr>
          <w:sz w:val="28"/>
          <w:szCs w:val="28"/>
        </w:rPr>
        <w:t xml:space="preserve"> определенных групп взрослого населения;</w:t>
      </w:r>
    </w:p>
    <w:p w:rsidR="00252111" w:rsidRPr="00506C2D" w:rsidRDefault="00C952AC" w:rsidP="00C952AC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- профилактических медицинских осмотров несовершеннолетних и диспансеризации пребывающих в стационарных учреждениях детей-сирот, детей, находящихся в трудной жизненной ситуации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252111" w:rsidRPr="00506C2D">
        <w:rPr>
          <w:sz w:val="28"/>
          <w:szCs w:val="28"/>
        </w:rPr>
        <w:t>в соответствии с приложением 2.</w:t>
      </w:r>
      <w:r w:rsidR="003E491B" w:rsidRPr="00506C2D">
        <w:rPr>
          <w:sz w:val="28"/>
          <w:szCs w:val="28"/>
        </w:rPr>
        <w:t>9</w:t>
      </w:r>
      <w:r w:rsidR="001E512B" w:rsidRPr="00506C2D">
        <w:rPr>
          <w:sz w:val="28"/>
          <w:szCs w:val="28"/>
        </w:rPr>
        <w:t>.1</w:t>
      </w:r>
      <w:r w:rsidR="00252111" w:rsidRPr="00506C2D">
        <w:rPr>
          <w:sz w:val="28"/>
          <w:szCs w:val="28"/>
        </w:rPr>
        <w:t xml:space="preserve"> к настоящему Соглашению.</w:t>
      </w:r>
    </w:p>
    <w:p w:rsidR="00F965E9" w:rsidRPr="00506C2D" w:rsidRDefault="00C952AC" w:rsidP="00EB4947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Условия применения поправочных (повышающих) коэффициентов к тарифам в случае проведения указанных мероприятий мобильными медицинскими бригадами или в выходные дни </w:t>
      </w:r>
      <w:r w:rsidR="00252111" w:rsidRPr="00506C2D">
        <w:rPr>
          <w:sz w:val="28"/>
          <w:szCs w:val="28"/>
        </w:rPr>
        <w:t>установлены пп.4.</w:t>
      </w:r>
      <w:r w:rsidR="0030620E" w:rsidRPr="00506C2D">
        <w:rPr>
          <w:sz w:val="28"/>
          <w:szCs w:val="28"/>
        </w:rPr>
        <w:t>9.1</w:t>
      </w:r>
      <w:r w:rsidR="00876ECB" w:rsidRPr="00506C2D">
        <w:rPr>
          <w:sz w:val="28"/>
          <w:szCs w:val="28"/>
        </w:rPr>
        <w:t>6</w:t>
      </w:r>
      <w:r w:rsidR="00252111" w:rsidRPr="00506C2D">
        <w:rPr>
          <w:sz w:val="28"/>
          <w:szCs w:val="28"/>
        </w:rPr>
        <w:t xml:space="preserve"> настоящего Соглашения</w:t>
      </w:r>
      <w:r w:rsidR="00F965E9" w:rsidRPr="00506C2D">
        <w:rPr>
          <w:sz w:val="28"/>
          <w:szCs w:val="28"/>
        </w:rPr>
        <w:t>.</w:t>
      </w:r>
    </w:p>
    <w:p w:rsidR="001E512B" w:rsidRPr="00506C2D" w:rsidRDefault="001E512B" w:rsidP="00EB4947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8.14 Тарифы медицинских услуг и соответствие методов оплаты комплексным посещениям в рамках диспансеризации </w:t>
      </w:r>
      <w:r w:rsidR="001752F2" w:rsidRPr="00506C2D">
        <w:rPr>
          <w:sz w:val="28"/>
          <w:szCs w:val="28"/>
        </w:rPr>
        <w:t xml:space="preserve">взрослого населения репродуктивного возраста по оценке репродуктивного здоровья </w:t>
      </w:r>
      <w:r w:rsidRPr="00506C2D">
        <w:rPr>
          <w:sz w:val="28"/>
          <w:szCs w:val="28"/>
        </w:rPr>
        <w:t>в соответствии с приложением 2.9.2 к настоящему Соглашению.</w:t>
      </w:r>
    </w:p>
    <w:p w:rsidR="001E512B" w:rsidRPr="00506C2D" w:rsidRDefault="001E512B" w:rsidP="001E512B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8.15 Тарифы на комплексное посещение </w:t>
      </w:r>
      <w:r w:rsidR="00095EFD" w:rsidRPr="00506C2D">
        <w:rPr>
          <w:sz w:val="28"/>
          <w:szCs w:val="28"/>
        </w:rPr>
        <w:t xml:space="preserve">и на отдельные услуги </w:t>
      </w:r>
      <w:r w:rsidRPr="00506C2D">
        <w:rPr>
          <w:sz w:val="28"/>
          <w:szCs w:val="28"/>
        </w:rPr>
        <w:t xml:space="preserve">при диспансерном наблюдении пациентов с хроническими заболеваниями в соответствии с приложениями </w:t>
      </w:r>
      <w:r w:rsidR="00AD68AF" w:rsidRPr="00506C2D">
        <w:rPr>
          <w:sz w:val="28"/>
          <w:szCs w:val="28"/>
        </w:rPr>
        <w:t>2.10.1, 2.10.2 и 2.10.3</w:t>
      </w:r>
      <w:r w:rsidRPr="00506C2D">
        <w:rPr>
          <w:sz w:val="28"/>
          <w:szCs w:val="28"/>
        </w:rPr>
        <w:t xml:space="preserve"> к настоящему Соглашению.</w:t>
      </w:r>
    </w:p>
    <w:p w:rsidR="0030620E" w:rsidRPr="00506C2D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8.1</w:t>
      </w:r>
      <w:r w:rsidR="001E512B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</w:t>
      </w:r>
      <w:r w:rsidR="0030620E" w:rsidRPr="00506C2D">
        <w:rPr>
          <w:sz w:val="28"/>
          <w:szCs w:val="28"/>
        </w:rPr>
        <w:t>Тарифы на исследования и медицинские вмешательства, выполняемые в рамках проведения углубленной диспансеризации</w:t>
      </w:r>
      <w:r w:rsidR="0030620E" w:rsidRPr="00506C2D">
        <w:rPr>
          <w:rStyle w:val="FontStyle61"/>
          <w:sz w:val="28"/>
          <w:szCs w:val="28"/>
        </w:rPr>
        <w:t xml:space="preserve"> в соответствии с приложением 2.</w:t>
      </w:r>
      <w:r w:rsidR="003E491B" w:rsidRPr="00506C2D">
        <w:rPr>
          <w:rStyle w:val="FontStyle61"/>
          <w:sz w:val="28"/>
          <w:szCs w:val="28"/>
        </w:rPr>
        <w:t>1</w:t>
      </w:r>
      <w:r w:rsidRPr="00506C2D">
        <w:rPr>
          <w:rStyle w:val="FontStyle61"/>
          <w:sz w:val="28"/>
          <w:szCs w:val="28"/>
        </w:rPr>
        <w:t>1</w:t>
      </w:r>
      <w:r w:rsidR="0030620E" w:rsidRPr="00506C2D">
        <w:rPr>
          <w:rStyle w:val="FontStyle61"/>
          <w:sz w:val="28"/>
          <w:szCs w:val="28"/>
        </w:rPr>
        <w:t xml:space="preserve"> к настоящему Соглашению.</w:t>
      </w:r>
    </w:p>
    <w:p w:rsidR="00B83DB9" w:rsidRPr="00506C2D" w:rsidRDefault="00B83DB9" w:rsidP="00B83D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8.17 Тарифы УЕТ и среднее количество УЕТ в одной медицинской услуге, применяемое для расчета стоимости случая оказания первичной медико-санитарной специализированной стоматологической помощи в амбулаторных условиях в соответствии с приложением 2.</w:t>
      </w:r>
      <w:r w:rsidR="00883EF6" w:rsidRPr="00506C2D">
        <w:rPr>
          <w:sz w:val="28"/>
          <w:szCs w:val="28"/>
        </w:rPr>
        <w:t>12</w:t>
      </w:r>
      <w:r w:rsidRPr="00506C2D">
        <w:rPr>
          <w:sz w:val="28"/>
          <w:szCs w:val="28"/>
        </w:rPr>
        <w:t xml:space="preserve"> к настоящему Соглашению.</w:t>
      </w:r>
    </w:p>
    <w:p w:rsidR="001337CA" w:rsidRPr="00506C2D" w:rsidRDefault="00B6549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lastRenderedPageBreak/>
        <w:t>8.1</w:t>
      </w:r>
      <w:r w:rsidR="001E512B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Финансовые нормативы обеспечения фельдшерско-акушерских пунктов на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 в зависимости от численности обслуживаемого населения </w:t>
      </w:r>
      <w:r w:rsidR="001337CA" w:rsidRPr="00506C2D">
        <w:rPr>
          <w:sz w:val="28"/>
          <w:szCs w:val="28"/>
        </w:rPr>
        <w:t xml:space="preserve">и </w:t>
      </w:r>
      <w:r w:rsidR="001337CA" w:rsidRPr="00506C2D">
        <w:rPr>
          <w:sz w:val="28"/>
          <w:szCs w:val="20"/>
        </w:rPr>
        <w:t xml:space="preserve">коэффициенты </w:t>
      </w:r>
      <w:r w:rsidR="00732D16" w:rsidRPr="00506C2D">
        <w:rPr>
          <w:sz w:val="28"/>
          <w:szCs w:val="20"/>
        </w:rPr>
        <w:t>специфики</w:t>
      </w:r>
      <w:r w:rsidR="001337CA" w:rsidRPr="00506C2D">
        <w:rPr>
          <w:sz w:val="28"/>
          <w:szCs w:val="20"/>
        </w:rPr>
        <w:t xml:space="preserve"> </w:t>
      </w:r>
      <w:r w:rsidR="009B3346" w:rsidRPr="00506C2D">
        <w:rPr>
          <w:sz w:val="28"/>
          <w:szCs w:val="20"/>
        </w:rPr>
        <w:t xml:space="preserve">к размеру </w:t>
      </w:r>
      <w:r w:rsidR="001337CA" w:rsidRPr="00506C2D">
        <w:rPr>
          <w:sz w:val="28"/>
          <w:szCs w:val="20"/>
        </w:rPr>
        <w:t xml:space="preserve">финансового обеспечения </w:t>
      </w:r>
      <w:r w:rsidR="002E42E0" w:rsidRPr="00506C2D">
        <w:rPr>
          <w:sz w:val="28"/>
          <w:szCs w:val="20"/>
        </w:rPr>
        <w:t xml:space="preserve">для </w:t>
      </w:r>
      <w:r w:rsidR="001337CA" w:rsidRPr="00506C2D">
        <w:rPr>
          <w:sz w:val="28"/>
          <w:szCs w:val="20"/>
        </w:rPr>
        <w:t xml:space="preserve">фельдшерских/фельдшерско-акушерских пунктов, не соответствующих требованиям, установленным нормативным правовым актом Минздрава России, </w:t>
      </w:r>
      <w:r w:rsidRPr="00506C2D">
        <w:rPr>
          <w:sz w:val="28"/>
          <w:szCs w:val="28"/>
        </w:rPr>
        <w:t>в соответствии с приложением 2.</w:t>
      </w:r>
      <w:r w:rsidR="002A31B7" w:rsidRPr="00506C2D">
        <w:rPr>
          <w:sz w:val="28"/>
          <w:szCs w:val="28"/>
        </w:rPr>
        <w:t>13</w:t>
      </w:r>
      <w:r w:rsidR="001337CA" w:rsidRPr="00506C2D">
        <w:rPr>
          <w:sz w:val="28"/>
          <w:szCs w:val="28"/>
        </w:rPr>
        <w:t xml:space="preserve"> к настоящему Соглашению.</w:t>
      </w:r>
    </w:p>
    <w:p w:rsidR="001F550F" w:rsidRPr="00506C2D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8.1</w:t>
      </w:r>
      <w:r w:rsidR="001E512B" w:rsidRPr="00506C2D">
        <w:rPr>
          <w:sz w:val="28"/>
          <w:szCs w:val="28"/>
        </w:rPr>
        <w:t>9</w:t>
      </w:r>
      <w:r w:rsidRPr="00506C2D">
        <w:rPr>
          <w:sz w:val="28"/>
          <w:szCs w:val="28"/>
        </w:rPr>
        <w:t xml:space="preserve"> Перечень </w:t>
      </w:r>
      <w:r w:rsidRPr="00506C2D">
        <w:rPr>
          <w:sz w:val="28"/>
          <w:szCs w:val="20"/>
        </w:rPr>
        <w:t>фельдшерских/фельдшерско-акушерских пунктов, дифференцированных по численности обслуживаемого населения, и размер их финансового обеспечения в соответствии с приложением 2.</w:t>
      </w:r>
      <w:r w:rsidR="002A31B7" w:rsidRPr="00506C2D">
        <w:rPr>
          <w:sz w:val="28"/>
          <w:szCs w:val="20"/>
        </w:rPr>
        <w:t>14</w:t>
      </w:r>
      <w:r w:rsidRPr="00506C2D">
        <w:rPr>
          <w:sz w:val="28"/>
          <w:szCs w:val="20"/>
        </w:rPr>
        <w:t xml:space="preserve"> к настоящему Соглашению.</w:t>
      </w:r>
    </w:p>
    <w:p w:rsidR="00157C94" w:rsidRPr="00506C2D" w:rsidRDefault="001E512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8.20</w:t>
      </w:r>
      <w:r w:rsidR="00157C94" w:rsidRPr="00506C2D">
        <w:rPr>
          <w:sz w:val="28"/>
          <w:szCs w:val="28"/>
        </w:rPr>
        <w:t xml:space="preserve"> Тарифы диагностических исследований, проводимых амбулаторно и выведенных из подушевого норматива финансирования амбулаторной помощи в соответствии с приложением 2.</w:t>
      </w:r>
      <w:r w:rsidR="002A31B7" w:rsidRPr="00506C2D">
        <w:rPr>
          <w:sz w:val="28"/>
          <w:szCs w:val="28"/>
        </w:rPr>
        <w:t xml:space="preserve">15 </w:t>
      </w:r>
      <w:r w:rsidR="00157C94" w:rsidRPr="00506C2D">
        <w:rPr>
          <w:sz w:val="28"/>
          <w:szCs w:val="28"/>
        </w:rPr>
        <w:t>к настоящему Соглашению.</w:t>
      </w:r>
    </w:p>
    <w:p w:rsidR="003E491B" w:rsidRPr="00506C2D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8.2</w:t>
      </w:r>
      <w:r w:rsidR="000B1498" w:rsidRPr="00506C2D">
        <w:rPr>
          <w:rStyle w:val="FontStyle61"/>
          <w:sz w:val="28"/>
          <w:szCs w:val="28"/>
        </w:rPr>
        <w:t>1</w:t>
      </w:r>
      <w:r w:rsidRPr="00506C2D">
        <w:rPr>
          <w:rStyle w:val="FontStyle61"/>
          <w:sz w:val="28"/>
          <w:szCs w:val="28"/>
        </w:rPr>
        <w:t xml:space="preserve"> </w:t>
      </w:r>
      <w:r w:rsidR="00D82682" w:rsidRPr="00506C2D">
        <w:rPr>
          <w:rStyle w:val="FontStyle61"/>
          <w:sz w:val="28"/>
          <w:szCs w:val="28"/>
        </w:rPr>
        <w:t>П</w:t>
      </w:r>
      <w:r w:rsidR="00D82682"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="00D82682" w:rsidRPr="00506C2D">
        <w:rPr>
          <w:b/>
          <w:sz w:val="28"/>
          <w:szCs w:val="28"/>
        </w:rPr>
        <w:t xml:space="preserve"> </w:t>
      </w:r>
      <w:r w:rsidR="0084317B" w:rsidRPr="00506C2D">
        <w:rPr>
          <w:sz w:val="28"/>
          <w:szCs w:val="28"/>
        </w:rPr>
        <w:t>общетерапевтического профиля</w:t>
      </w:r>
      <w:r w:rsidR="0084317B" w:rsidRPr="00506C2D">
        <w:rPr>
          <w:b/>
          <w:sz w:val="28"/>
          <w:szCs w:val="28"/>
        </w:rPr>
        <w:t xml:space="preserve"> </w:t>
      </w:r>
      <w:r w:rsidR="00D82682" w:rsidRPr="00506C2D">
        <w:rPr>
          <w:sz w:val="28"/>
          <w:szCs w:val="28"/>
        </w:rPr>
        <w:t>в амбулаторных условиях в соответствии с приложением 2.</w:t>
      </w:r>
      <w:r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6</w:t>
      </w:r>
      <w:r w:rsidR="00D82682" w:rsidRPr="00506C2D">
        <w:rPr>
          <w:sz w:val="28"/>
          <w:szCs w:val="28"/>
        </w:rPr>
        <w:t xml:space="preserve"> к настоящему Соглашению</w:t>
      </w:r>
      <w:r w:rsidR="003E491B" w:rsidRPr="00506C2D">
        <w:rPr>
          <w:sz w:val="28"/>
          <w:szCs w:val="28"/>
        </w:rPr>
        <w:t>;</w:t>
      </w:r>
    </w:p>
    <w:p w:rsidR="0084317B" w:rsidRPr="00506C2D" w:rsidRDefault="003E491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</w:t>
      </w:r>
      <w:r w:rsidR="000B1498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</w:t>
      </w:r>
      <w:r w:rsidR="0084317B" w:rsidRPr="00506C2D">
        <w:rPr>
          <w:rStyle w:val="FontStyle61"/>
          <w:sz w:val="28"/>
          <w:szCs w:val="28"/>
        </w:rPr>
        <w:t>П</w:t>
      </w:r>
      <w:r w:rsidR="0084317B"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="0084317B" w:rsidRPr="00506C2D">
        <w:rPr>
          <w:b/>
          <w:sz w:val="28"/>
          <w:szCs w:val="28"/>
        </w:rPr>
        <w:t xml:space="preserve"> </w:t>
      </w:r>
      <w:r w:rsidR="0084317B" w:rsidRPr="00506C2D">
        <w:rPr>
          <w:sz w:val="28"/>
          <w:szCs w:val="28"/>
        </w:rPr>
        <w:t>по профилю «акушерство и гинекология» в амбулаторных условиях в соответствии с приложением 2.</w:t>
      </w:r>
      <w:r w:rsidR="002A31B7"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7</w:t>
      </w:r>
      <w:r w:rsidR="0084317B" w:rsidRPr="00506C2D">
        <w:rPr>
          <w:sz w:val="28"/>
          <w:szCs w:val="28"/>
        </w:rPr>
        <w:t xml:space="preserve"> к настоящему Соглашению;</w:t>
      </w:r>
    </w:p>
    <w:p w:rsidR="0084317B" w:rsidRPr="00506C2D" w:rsidRDefault="0084317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8.2</w:t>
      </w:r>
      <w:r w:rsidR="000B1498" w:rsidRPr="00506C2D">
        <w:rPr>
          <w:sz w:val="28"/>
          <w:szCs w:val="28"/>
        </w:rPr>
        <w:t>3</w:t>
      </w:r>
      <w:r w:rsidRPr="00506C2D">
        <w:rPr>
          <w:sz w:val="28"/>
          <w:szCs w:val="28"/>
        </w:rPr>
        <w:t xml:space="preserve"> </w:t>
      </w:r>
      <w:r w:rsidRPr="00506C2D">
        <w:rPr>
          <w:rStyle w:val="FontStyle61"/>
          <w:sz w:val="28"/>
          <w:szCs w:val="28"/>
        </w:rPr>
        <w:t>П</w:t>
      </w:r>
      <w:r w:rsidRPr="00506C2D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Pr="00506C2D">
        <w:rPr>
          <w:b/>
          <w:sz w:val="28"/>
          <w:szCs w:val="28"/>
        </w:rPr>
        <w:t xml:space="preserve"> </w:t>
      </w:r>
      <w:r w:rsidRPr="00506C2D">
        <w:rPr>
          <w:sz w:val="28"/>
          <w:szCs w:val="28"/>
        </w:rPr>
        <w:t>по профилю «стоматология» в амбулаторных условиях в соответствии с приложением 2.</w:t>
      </w:r>
      <w:r w:rsidR="001D3E44" w:rsidRPr="00506C2D">
        <w:rPr>
          <w:sz w:val="28"/>
          <w:szCs w:val="28"/>
        </w:rPr>
        <w:t>1</w:t>
      </w:r>
      <w:r w:rsidR="000B1498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к настоящему Соглашению.</w:t>
      </w:r>
    </w:p>
    <w:p w:rsidR="00C5376E" w:rsidRPr="00506C2D" w:rsidRDefault="001E512B" w:rsidP="001E512B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rStyle w:val="FontStyle61"/>
          <w:sz w:val="28"/>
          <w:szCs w:val="28"/>
        </w:rPr>
        <w:t>8.2</w:t>
      </w:r>
      <w:r w:rsidR="000B1498" w:rsidRPr="00506C2D">
        <w:rPr>
          <w:rStyle w:val="FontStyle61"/>
          <w:sz w:val="28"/>
          <w:szCs w:val="28"/>
        </w:rPr>
        <w:t>4</w:t>
      </w:r>
      <w:r w:rsidR="00C5376E" w:rsidRPr="00506C2D">
        <w:rPr>
          <w:rStyle w:val="FontStyle61"/>
          <w:sz w:val="28"/>
          <w:szCs w:val="28"/>
        </w:rPr>
        <w:t xml:space="preserve"> Используемые показатели результативности деятельности медицинских организаций при расчёте премии по блокам и перечню показателей на </w:t>
      </w:r>
      <w:r w:rsidR="00971E92" w:rsidRPr="00506C2D">
        <w:rPr>
          <w:rStyle w:val="FontStyle61"/>
          <w:sz w:val="28"/>
          <w:szCs w:val="28"/>
        </w:rPr>
        <w:t>2026</w:t>
      </w:r>
      <w:r w:rsidR="00C5376E" w:rsidRPr="00506C2D">
        <w:rPr>
          <w:rStyle w:val="FontStyle61"/>
          <w:sz w:val="28"/>
          <w:szCs w:val="28"/>
        </w:rPr>
        <w:t xml:space="preserve">г. </w:t>
      </w:r>
      <w:r w:rsidR="00800930" w:rsidRPr="00506C2D">
        <w:rPr>
          <w:rStyle w:val="FontStyle61"/>
          <w:sz w:val="28"/>
          <w:szCs w:val="28"/>
        </w:rPr>
        <w:t xml:space="preserve">в соответствии </w:t>
      </w:r>
      <w:r w:rsidR="00C5376E" w:rsidRPr="00506C2D">
        <w:rPr>
          <w:sz w:val="28"/>
          <w:szCs w:val="28"/>
        </w:rPr>
        <w:t>с приложением 2.</w:t>
      </w:r>
      <w:r w:rsidR="000B1498" w:rsidRPr="00506C2D">
        <w:rPr>
          <w:sz w:val="28"/>
          <w:szCs w:val="28"/>
        </w:rPr>
        <w:t>19</w:t>
      </w:r>
      <w:r w:rsidR="00C5376E" w:rsidRPr="00506C2D">
        <w:rPr>
          <w:sz w:val="28"/>
          <w:szCs w:val="28"/>
        </w:rPr>
        <w:t xml:space="preserve"> к настоящему Соглашению;</w:t>
      </w:r>
    </w:p>
    <w:p w:rsidR="00127EC5" w:rsidRPr="00506C2D" w:rsidRDefault="00DD5922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8164AC" w:rsidRPr="00506C2D">
        <w:rPr>
          <w:bCs/>
          <w:sz w:val="28"/>
          <w:szCs w:val="28"/>
        </w:rPr>
        <w:t>.</w:t>
      </w:r>
      <w:r w:rsidR="00497612" w:rsidRPr="00506C2D">
        <w:rPr>
          <w:bCs/>
          <w:sz w:val="28"/>
          <w:szCs w:val="28"/>
        </w:rPr>
        <w:t xml:space="preserve"> </w:t>
      </w:r>
      <w:r w:rsidR="00127EC5" w:rsidRPr="00506C2D">
        <w:rPr>
          <w:bCs/>
          <w:sz w:val="28"/>
          <w:szCs w:val="28"/>
        </w:rPr>
        <w:t>В части медицинской помощи, оказ</w:t>
      </w:r>
      <w:r w:rsidR="00745545" w:rsidRPr="00506C2D">
        <w:rPr>
          <w:bCs/>
          <w:sz w:val="28"/>
          <w:szCs w:val="28"/>
        </w:rPr>
        <w:t>ываемой в стационарных условиях:</w:t>
      </w:r>
      <w:r w:rsidR="00127EC5" w:rsidRPr="00506C2D">
        <w:rPr>
          <w:bCs/>
          <w:sz w:val="28"/>
          <w:szCs w:val="28"/>
        </w:rPr>
        <w:t xml:space="preserve"> </w:t>
      </w:r>
    </w:p>
    <w:p w:rsidR="00127EC5" w:rsidRPr="00506C2D" w:rsidRDefault="00DD5922" w:rsidP="00EB4947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127EC5" w:rsidRPr="00506C2D">
        <w:rPr>
          <w:bCs/>
          <w:sz w:val="28"/>
          <w:szCs w:val="28"/>
        </w:rPr>
        <w:t xml:space="preserve">.1 </w:t>
      </w:r>
      <w:r w:rsidR="007A560D" w:rsidRPr="00506C2D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B4A24" w:rsidRPr="00506C2D">
        <w:rPr>
          <w:sz w:val="28"/>
          <w:szCs w:val="28"/>
        </w:rPr>
        <w:t>ТП</w:t>
      </w:r>
      <w:r w:rsidR="007A560D" w:rsidRPr="00506C2D">
        <w:rPr>
          <w:sz w:val="28"/>
          <w:szCs w:val="28"/>
        </w:rPr>
        <w:t xml:space="preserve"> 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45545" w:rsidRPr="00506C2D">
        <w:rPr>
          <w:sz w:val="28"/>
          <w:szCs w:val="28"/>
        </w:rPr>
        <w:t>,</w:t>
      </w:r>
      <w:r w:rsidR="007A560D" w:rsidRPr="00506C2D">
        <w:rPr>
          <w:sz w:val="28"/>
          <w:szCs w:val="28"/>
        </w:rPr>
        <w:t xml:space="preserve"> в сумме </w:t>
      </w:r>
      <w:r w:rsidR="00E837C1" w:rsidRPr="00506C2D">
        <w:rPr>
          <w:sz w:val="28"/>
          <w:szCs w:val="28"/>
        </w:rPr>
        <w:t>10 434,70</w:t>
      </w:r>
      <w:r w:rsidR="00275425" w:rsidRPr="00506C2D">
        <w:rPr>
          <w:sz w:val="28"/>
          <w:szCs w:val="28"/>
        </w:rPr>
        <w:t xml:space="preserve"> </w:t>
      </w:r>
      <w:r w:rsidR="00CF3B34" w:rsidRPr="00506C2D">
        <w:rPr>
          <w:sz w:val="28"/>
          <w:szCs w:val="28"/>
        </w:rPr>
        <w:t>рубля</w:t>
      </w:r>
      <w:r w:rsidR="00C5376E" w:rsidRPr="00506C2D">
        <w:rPr>
          <w:sz w:val="28"/>
          <w:szCs w:val="28"/>
        </w:rPr>
        <w:t xml:space="preserve"> (без учета коэффициента дифференциации – </w:t>
      </w:r>
      <w:r w:rsidR="00E837C1" w:rsidRPr="00506C2D">
        <w:rPr>
          <w:sz w:val="28"/>
          <w:szCs w:val="28"/>
        </w:rPr>
        <w:t>9 443,17</w:t>
      </w:r>
      <w:r w:rsidR="00C5376E" w:rsidRPr="00506C2D">
        <w:rPr>
          <w:sz w:val="28"/>
          <w:szCs w:val="28"/>
        </w:rPr>
        <w:t xml:space="preserve"> рубля)</w:t>
      </w:r>
      <w:r w:rsidR="007B4A24" w:rsidRPr="00506C2D">
        <w:rPr>
          <w:sz w:val="28"/>
          <w:szCs w:val="28"/>
        </w:rPr>
        <w:t>.</w:t>
      </w:r>
    </w:p>
    <w:p w:rsidR="002F0A87" w:rsidRPr="00506C2D" w:rsidRDefault="00DD5922" w:rsidP="004754E3">
      <w:pPr>
        <w:ind w:firstLine="708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127EC5" w:rsidRPr="00506C2D">
        <w:rPr>
          <w:bCs/>
          <w:sz w:val="28"/>
          <w:szCs w:val="28"/>
        </w:rPr>
        <w:t xml:space="preserve">.2 </w:t>
      </w:r>
      <w:r w:rsidR="004754E3" w:rsidRPr="00506C2D">
        <w:rPr>
          <w:bCs/>
          <w:sz w:val="28"/>
          <w:szCs w:val="28"/>
        </w:rPr>
        <w:t>Базовая ставка</w:t>
      </w:r>
      <w:r w:rsidR="004754E3" w:rsidRPr="00506C2D">
        <w:rPr>
          <w:sz w:val="28"/>
          <w:szCs w:val="28"/>
        </w:rPr>
        <w:t>, рассчитанная в соответствии с Методическими рекомендациями по способам оплаты медицинской помощи за счет средств обязательного медицинского страхования, которая является исходным показателем для расчета тарифов на основе клинико-статистических групп болезней</w:t>
      </w:r>
      <w:r w:rsidR="00221761" w:rsidRPr="00506C2D">
        <w:rPr>
          <w:sz w:val="28"/>
          <w:szCs w:val="28"/>
        </w:rPr>
        <w:t xml:space="preserve"> </w:t>
      </w:r>
      <w:r w:rsidR="004754E3" w:rsidRPr="00506C2D">
        <w:rPr>
          <w:sz w:val="28"/>
          <w:szCs w:val="28"/>
        </w:rPr>
        <w:t xml:space="preserve">без учета коэффициента дифференциации </w:t>
      </w:r>
      <w:r w:rsidR="00414306" w:rsidRPr="00506C2D">
        <w:rPr>
          <w:sz w:val="28"/>
          <w:szCs w:val="28"/>
        </w:rPr>
        <w:t>в размере</w:t>
      </w:r>
      <w:r w:rsidR="004754E3" w:rsidRPr="00506C2D">
        <w:rPr>
          <w:sz w:val="28"/>
          <w:szCs w:val="28"/>
        </w:rPr>
        <w:t xml:space="preserve"> </w:t>
      </w:r>
      <w:r w:rsidR="00D06224" w:rsidRPr="00506C2D">
        <w:rPr>
          <w:sz w:val="28"/>
          <w:szCs w:val="28"/>
        </w:rPr>
        <w:t>34 133,51</w:t>
      </w:r>
      <w:r w:rsidR="00414306" w:rsidRPr="00506C2D">
        <w:rPr>
          <w:sz w:val="28"/>
          <w:szCs w:val="28"/>
        </w:rPr>
        <w:t xml:space="preserve"> </w:t>
      </w:r>
      <w:r w:rsidR="004754E3" w:rsidRPr="00506C2D">
        <w:rPr>
          <w:sz w:val="28"/>
          <w:szCs w:val="28"/>
        </w:rPr>
        <w:t>рубля</w:t>
      </w:r>
      <w:r w:rsidR="002F0A87" w:rsidRPr="00506C2D">
        <w:rPr>
          <w:sz w:val="28"/>
          <w:szCs w:val="28"/>
        </w:rPr>
        <w:t>.</w:t>
      </w:r>
    </w:p>
    <w:p w:rsidR="00A415C4" w:rsidRPr="00506C2D" w:rsidRDefault="004754E3" w:rsidP="004754E3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Базовая ставка финансирования стационарной медицинской помощи может подлежать корректировке в случае отклонения в отчетном периоде фактической </w:t>
      </w:r>
      <w:r w:rsidRPr="00506C2D">
        <w:rPr>
          <w:sz w:val="28"/>
          <w:szCs w:val="28"/>
        </w:rPr>
        <w:lastRenderedPageBreak/>
        <w:t>средней стоимости госпитализации от плановой в зависимости от структуры, оказываемой стационарной медицинской помощи (по КСГ).</w:t>
      </w:r>
    </w:p>
    <w:p w:rsidR="003C7BAF" w:rsidRPr="00506C2D" w:rsidRDefault="007B4A2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9</w:t>
      </w:r>
      <w:r w:rsidR="00C159BF" w:rsidRPr="00506C2D">
        <w:rPr>
          <w:bCs/>
          <w:sz w:val="28"/>
          <w:szCs w:val="28"/>
        </w:rPr>
        <w:t>.3</w:t>
      </w:r>
      <w:r w:rsidR="00A415C4" w:rsidRPr="00506C2D">
        <w:rPr>
          <w:bCs/>
          <w:sz w:val="28"/>
          <w:szCs w:val="28"/>
        </w:rPr>
        <w:t xml:space="preserve"> </w:t>
      </w:r>
      <w:r w:rsidR="00C159BF" w:rsidRPr="00506C2D">
        <w:rPr>
          <w:bCs/>
          <w:sz w:val="28"/>
          <w:szCs w:val="28"/>
        </w:rPr>
        <w:t>Перечень клинико-статистических групп заболеваний</w:t>
      </w:r>
      <w:r w:rsidR="003C7BAF" w:rsidRPr="00506C2D">
        <w:rPr>
          <w:bCs/>
          <w:sz w:val="28"/>
          <w:szCs w:val="28"/>
        </w:rPr>
        <w:t>,</w:t>
      </w:r>
      <w:r w:rsidR="00C159BF" w:rsidRPr="00506C2D">
        <w:rPr>
          <w:bCs/>
          <w:sz w:val="28"/>
          <w:szCs w:val="28"/>
        </w:rPr>
        <w:t xml:space="preserve"> к</w:t>
      </w:r>
      <w:r w:rsidR="00A415C4" w:rsidRPr="00506C2D">
        <w:rPr>
          <w:bCs/>
          <w:sz w:val="28"/>
          <w:szCs w:val="28"/>
        </w:rPr>
        <w:t xml:space="preserve">оэффициенты </w:t>
      </w:r>
      <w:r w:rsidR="00C159BF" w:rsidRPr="00506C2D">
        <w:rPr>
          <w:bCs/>
          <w:sz w:val="28"/>
          <w:szCs w:val="28"/>
        </w:rPr>
        <w:t xml:space="preserve">их </w:t>
      </w:r>
      <w:r w:rsidR="00A415C4" w:rsidRPr="00506C2D">
        <w:rPr>
          <w:bCs/>
          <w:sz w:val="28"/>
          <w:szCs w:val="28"/>
        </w:rPr>
        <w:t>относительной затратоемкости</w:t>
      </w:r>
      <w:r w:rsidR="00CA7FE9" w:rsidRPr="00506C2D">
        <w:rPr>
          <w:bCs/>
          <w:sz w:val="28"/>
          <w:szCs w:val="28"/>
        </w:rPr>
        <w:t>, коэффициенты специфики</w:t>
      </w:r>
      <w:r w:rsidR="00A415C4" w:rsidRPr="00506C2D">
        <w:rPr>
          <w:bCs/>
          <w:sz w:val="28"/>
          <w:szCs w:val="28"/>
        </w:rPr>
        <w:t xml:space="preserve"> </w:t>
      </w:r>
      <w:r w:rsidR="003C7BAF" w:rsidRPr="00506C2D">
        <w:rPr>
          <w:bCs/>
          <w:sz w:val="28"/>
          <w:szCs w:val="28"/>
        </w:rPr>
        <w:t xml:space="preserve">и тарифы за законченный случай лечения в условиях стационара на основе клинико-статистических групп болезней </w:t>
      </w:r>
      <w:r w:rsidR="001E77E8" w:rsidRPr="00506C2D">
        <w:rPr>
          <w:bCs/>
          <w:sz w:val="28"/>
          <w:szCs w:val="28"/>
        </w:rPr>
        <w:t>(включая</w:t>
      </w:r>
      <w:r w:rsidR="001A699A" w:rsidRPr="00506C2D">
        <w:rPr>
          <w:bCs/>
          <w:sz w:val="28"/>
          <w:szCs w:val="28"/>
        </w:rPr>
        <w:t xml:space="preserve"> КСГ, для которых коэффициенты дифференциации, уровня и специфики применяются к доле заработной платы и прочих расходов</w:t>
      </w:r>
      <w:r w:rsidR="003C7BAF" w:rsidRPr="00506C2D">
        <w:rPr>
          <w:bCs/>
          <w:sz w:val="28"/>
          <w:szCs w:val="28"/>
        </w:rPr>
        <w:t>) в соответствии с приложением 3.1 к настоящему Соглашению.</w:t>
      </w:r>
    </w:p>
    <w:p w:rsidR="00CA7FE9" w:rsidRPr="00506C2D" w:rsidRDefault="00003E0A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9.</w:t>
      </w:r>
      <w:r w:rsidR="00CA7FE9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 </w:t>
      </w:r>
      <w:r w:rsidR="00CA7FE9" w:rsidRPr="00506C2D">
        <w:rPr>
          <w:bCs/>
          <w:sz w:val="28"/>
          <w:szCs w:val="28"/>
        </w:rPr>
        <w:t>Коэффициенты уровня и у</w:t>
      </w:r>
      <w:r w:rsidR="00CA7FE9" w:rsidRPr="00506C2D">
        <w:rPr>
          <w:sz w:val="28"/>
          <w:szCs w:val="28"/>
        </w:rPr>
        <w:t xml:space="preserve">ровни медицинских организаций или их структурных подразделений, применяемые при оплате стационарной медицинской помощи, в соответствии с приложением 3.2 к настоящему Соглашению </w:t>
      </w:r>
    </w:p>
    <w:p w:rsidR="00003E0A" w:rsidRPr="00506C2D" w:rsidRDefault="00CA7FE9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9.5 К</w:t>
      </w:r>
      <w:r w:rsidR="00003E0A" w:rsidRPr="00506C2D">
        <w:rPr>
          <w:sz w:val="28"/>
          <w:szCs w:val="28"/>
        </w:rPr>
        <w:t xml:space="preserve">оэффициенты сложности лечения пациента (КСЛП) и условия их применения в соответствии с приложением </w:t>
      </w:r>
      <w:r w:rsidR="001E77E8" w:rsidRPr="00506C2D">
        <w:rPr>
          <w:sz w:val="28"/>
          <w:szCs w:val="28"/>
        </w:rPr>
        <w:t>3.3</w:t>
      </w:r>
      <w:r w:rsidR="00003E0A" w:rsidRPr="00506C2D">
        <w:rPr>
          <w:sz w:val="28"/>
          <w:szCs w:val="28"/>
        </w:rPr>
        <w:t xml:space="preserve"> к настоящему Соглашению.</w:t>
      </w:r>
    </w:p>
    <w:p w:rsidR="00374944" w:rsidRPr="00506C2D" w:rsidRDefault="00374944" w:rsidP="00EB4947">
      <w:pPr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284326" w:rsidRPr="00506C2D" w:rsidRDefault="00284326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</w:t>
      </w:r>
      <w:r w:rsidR="001E77E8" w:rsidRPr="00506C2D">
        <w:rPr>
          <w:sz w:val="28"/>
          <w:szCs w:val="28"/>
        </w:rPr>
        <w:t>6</w:t>
      </w:r>
      <w:r w:rsidRPr="00506C2D">
        <w:rPr>
          <w:sz w:val="28"/>
          <w:szCs w:val="28"/>
        </w:rPr>
        <w:t xml:space="preserve"> Перечень клинико-статистических групп болезней, при оплате которых не применяются коэффициенты уровня, в соответствии с приложением </w:t>
      </w:r>
      <w:r w:rsidR="001E77E8" w:rsidRPr="00506C2D">
        <w:rPr>
          <w:sz w:val="28"/>
          <w:szCs w:val="28"/>
        </w:rPr>
        <w:t>3.</w:t>
      </w:r>
      <w:r w:rsidR="00CA7FE9" w:rsidRPr="00506C2D">
        <w:rPr>
          <w:sz w:val="28"/>
          <w:szCs w:val="28"/>
        </w:rPr>
        <w:t>4</w:t>
      </w:r>
      <w:r w:rsidRPr="00506C2D">
        <w:rPr>
          <w:sz w:val="28"/>
          <w:szCs w:val="28"/>
        </w:rPr>
        <w:t xml:space="preserve"> к настоящему Соглашению.</w:t>
      </w:r>
    </w:p>
    <w:p w:rsidR="00DC3FFA" w:rsidRPr="00506C2D" w:rsidRDefault="007B4A24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</w:t>
      </w:r>
      <w:r w:rsidR="00C159BF" w:rsidRPr="00506C2D">
        <w:rPr>
          <w:sz w:val="28"/>
          <w:szCs w:val="28"/>
        </w:rPr>
        <w:t>.</w:t>
      </w:r>
      <w:r w:rsidR="001E77E8" w:rsidRPr="00506C2D">
        <w:rPr>
          <w:sz w:val="28"/>
          <w:szCs w:val="28"/>
        </w:rPr>
        <w:t>7</w:t>
      </w:r>
      <w:r w:rsidR="00382059" w:rsidRPr="00506C2D">
        <w:rPr>
          <w:sz w:val="28"/>
          <w:szCs w:val="28"/>
        </w:rPr>
        <w:t xml:space="preserve"> </w:t>
      </w:r>
      <w:r w:rsidR="00937EEF" w:rsidRPr="00506C2D">
        <w:rPr>
          <w:sz w:val="28"/>
          <w:szCs w:val="28"/>
        </w:rPr>
        <w:t>Перечень заболеваний, состояний (групп заболеваний, состояний) с оптимальной длительностью лечения в условиях круглосуточного стационара до 3 дней включительно</w:t>
      </w:r>
      <w:r w:rsidR="00DC3FFA" w:rsidRPr="00506C2D">
        <w:rPr>
          <w:sz w:val="28"/>
          <w:szCs w:val="28"/>
        </w:rPr>
        <w:t xml:space="preserve"> в соответствии с приложением </w:t>
      </w:r>
      <w:r w:rsidR="001E77E8" w:rsidRPr="00506C2D">
        <w:rPr>
          <w:sz w:val="28"/>
          <w:szCs w:val="28"/>
        </w:rPr>
        <w:t>3.</w:t>
      </w:r>
      <w:r w:rsidR="00CA7FE9" w:rsidRPr="00506C2D">
        <w:rPr>
          <w:sz w:val="28"/>
          <w:szCs w:val="28"/>
        </w:rPr>
        <w:t>5</w:t>
      </w:r>
      <w:r w:rsidR="00DC3FFA" w:rsidRPr="00506C2D">
        <w:rPr>
          <w:sz w:val="28"/>
          <w:szCs w:val="28"/>
        </w:rPr>
        <w:t xml:space="preserve"> к настоящему Соглашению.</w:t>
      </w:r>
    </w:p>
    <w:p w:rsidR="00382059" w:rsidRPr="00506C2D" w:rsidRDefault="00937EEF" w:rsidP="008E03EA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9.</w:t>
      </w:r>
      <w:r w:rsidR="002F0A87" w:rsidRPr="00506C2D">
        <w:rPr>
          <w:sz w:val="28"/>
          <w:szCs w:val="28"/>
        </w:rPr>
        <w:t>8</w:t>
      </w:r>
      <w:r w:rsidRPr="00506C2D">
        <w:rPr>
          <w:sz w:val="28"/>
          <w:szCs w:val="28"/>
        </w:rPr>
        <w:t xml:space="preserve"> </w:t>
      </w:r>
      <w:r w:rsidR="00C159BF" w:rsidRPr="00506C2D">
        <w:rPr>
          <w:sz w:val="28"/>
          <w:szCs w:val="28"/>
        </w:rPr>
        <w:t>Т</w:t>
      </w:r>
      <w:r w:rsidR="00C159BF" w:rsidRPr="00506C2D">
        <w:rPr>
          <w:bCs/>
          <w:sz w:val="28"/>
          <w:szCs w:val="28"/>
        </w:rPr>
        <w:t xml:space="preserve">арифы на оплату за законченный случай </w:t>
      </w:r>
      <w:r w:rsidR="00FD5079" w:rsidRPr="00506C2D">
        <w:rPr>
          <w:sz w:val="28"/>
          <w:szCs w:val="28"/>
        </w:rPr>
        <w:t xml:space="preserve">высокотехнологичной специализированной медицинской помощи </w:t>
      </w:r>
      <w:r w:rsidR="00382059" w:rsidRPr="00506C2D">
        <w:rPr>
          <w:bCs/>
          <w:sz w:val="28"/>
          <w:szCs w:val="28"/>
        </w:rPr>
        <w:t xml:space="preserve">по нормативу </w:t>
      </w:r>
      <w:r w:rsidR="00382059" w:rsidRPr="00506C2D">
        <w:rPr>
          <w:sz w:val="28"/>
          <w:szCs w:val="28"/>
        </w:rPr>
        <w:t>финансовых затрат на единицу объема предоставления медицинской помощи по перечню видов ВМП</w:t>
      </w:r>
      <w:r w:rsidR="00927D60" w:rsidRPr="00506C2D">
        <w:rPr>
          <w:sz w:val="28"/>
          <w:szCs w:val="28"/>
        </w:rPr>
        <w:t xml:space="preserve"> </w:t>
      </w:r>
      <w:r w:rsidR="008B0BB7" w:rsidRPr="00506C2D">
        <w:rPr>
          <w:sz w:val="28"/>
          <w:szCs w:val="28"/>
        </w:rPr>
        <w:t>с учетом применения к части норматива затрат коэффициента дифференциации 1,</w:t>
      </w:r>
      <w:r w:rsidR="00316EE6" w:rsidRPr="00506C2D">
        <w:rPr>
          <w:sz w:val="28"/>
          <w:szCs w:val="28"/>
        </w:rPr>
        <w:t>105</w:t>
      </w:r>
      <w:r w:rsidR="008B0BB7" w:rsidRPr="00506C2D">
        <w:rPr>
          <w:sz w:val="28"/>
          <w:szCs w:val="28"/>
        </w:rPr>
        <w:t xml:space="preserve">, </w:t>
      </w:r>
      <w:r w:rsidR="00382059" w:rsidRPr="00506C2D">
        <w:rPr>
          <w:sz w:val="28"/>
          <w:szCs w:val="28"/>
        </w:rPr>
        <w:t xml:space="preserve">в соответствии с приложением </w:t>
      </w:r>
      <w:r w:rsidR="00C159BF" w:rsidRPr="00506C2D">
        <w:rPr>
          <w:sz w:val="28"/>
          <w:szCs w:val="28"/>
        </w:rPr>
        <w:t>4</w:t>
      </w:r>
      <w:r w:rsidR="008B0BB7" w:rsidRPr="00506C2D">
        <w:rPr>
          <w:sz w:val="28"/>
          <w:szCs w:val="28"/>
        </w:rPr>
        <w:t xml:space="preserve"> </w:t>
      </w:r>
      <w:r w:rsidR="00382059" w:rsidRPr="00506C2D">
        <w:rPr>
          <w:sz w:val="28"/>
          <w:szCs w:val="28"/>
        </w:rPr>
        <w:t xml:space="preserve">к настоящему </w:t>
      </w:r>
      <w:r w:rsidR="008B0BB7" w:rsidRPr="00506C2D">
        <w:rPr>
          <w:sz w:val="28"/>
          <w:szCs w:val="28"/>
        </w:rPr>
        <w:t>Соглашению.</w:t>
      </w:r>
    </w:p>
    <w:p w:rsidR="003F6DC7" w:rsidRPr="00506C2D" w:rsidRDefault="0016029E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293D3C" w:rsidRPr="00506C2D">
        <w:rPr>
          <w:sz w:val="28"/>
          <w:szCs w:val="28"/>
        </w:rPr>
        <w:t>.</w:t>
      </w:r>
      <w:r w:rsidR="00430C0F" w:rsidRPr="00506C2D">
        <w:rPr>
          <w:sz w:val="28"/>
          <w:szCs w:val="28"/>
        </w:rPr>
        <w:t xml:space="preserve"> </w:t>
      </w:r>
      <w:r w:rsidR="00C159BF" w:rsidRPr="00506C2D">
        <w:rPr>
          <w:bCs/>
          <w:sz w:val="28"/>
          <w:szCs w:val="28"/>
        </w:rPr>
        <w:t>В части медицинской помощи</w:t>
      </w:r>
      <w:r w:rsidR="00855CB1" w:rsidRPr="00506C2D">
        <w:rPr>
          <w:sz w:val="28"/>
          <w:szCs w:val="28"/>
        </w:rPr>
        <w:t>, оказываемой в условиях дневных стационаров</w:t>
      </w:r>
      <w:r w:rsidR="003F6DC7" w:rsidRPr="00506C2D">
        <w:rPr>
          <w:sz w:val="28"/>
          <w:szCs w:val="28"/>
        </w:rPr>
        <w:t>:</w:t>
      </w:r>
    </w:p>
    <w:p w:rsidR="00C159BF" w:rsidRPr="00506C2D" w:rsidRDefault="0016029E" w:rsidP="005D6D98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2C7B43" w:rsidRPr="00506C2D">
        <w:rPr>
          <w:sz w:val="28"/>
          <w:szCs w:val="28"/>
        </w:rPr>
        <w:t xml:space="preserve">.1 </w:t>
      </w:r>
      <w:r w:rsidR="007A560D" w:rsidRPr="00506C2D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E2CC1" w:rsidRPr="00506C2D">
        <w:rPr>
          <w:sz w:val="28"/>
          <w:szCs w:val="28"/>
        </w:rPr>
        <w:t xml:space="preserve">ТП </w:t>
      </w:r>
      <w:r w:rsidR="007A560D" w:rsidRPr="00506C2D">
        <w:rPr>
          <w:sz w:val="28"/>
          <w:szCs w:val="28"/>
        </w:rPr>
        <w:t>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45545" w:rsidRPr="00506C2D">
        <w:rPr>
          <w:sz w:val="28"/>
          <w:szCs w:val="28"/>
        </w:rPr>
        <w:t>,</w:t>
      </w:r>
      <w:r w:rsidR="007A560D" w:rsidRPr="00506C2D">
        <w:rPr>
          <w:sz w:val="28"/>
          <w:szCs w:val="28"/>
        </w:rPr>
        <w:t xml:space="preserve"> в сумме </w:t>
      </w:r>
      <w:r w:rsidR="00383AF2" w:rsidRPr="00506C2D">
        <w:rPr>
          <w:sz w:val="28"/>
          <w:szCs w:val="28"/>
        </w:rPr>
        <w:t>2 420,90</w:t>
      </w:r>
      <w:r w:rsidR="00AC6211" w:rsidRPr="00506C2D">
        <w:rPr>
          <w:sz w:val="28"/>
          <w:szCs w:val="28"/>
        </w:rPr>
        <w:t xml:space="preserve"> </w:t>
      </w:r>
      <w:r w:rsidR="007A560D" w:rsidRPr="00506C2D">
        <w:rPr>
          <w:sz w:val="28"/>
          <w:szCs w:val="28"/>
        </w:rPr>
        <w:t>рубл</w:t>
      </w:r>
      <w:r w:rsidR="00CF3B34" w:rsidRPr="00506C2D">
        <w:rPr>
          <w:sz w:val="28"/>
          <w:szCs w:val="28"/>
        </w:rPr>
        <w:t>я</w:t>
      </w:r>
      <w:r w:rsidR="005D6D98" w:rsidRPr="00506C2D">
        <w:rPr>
          <w:sz w:val="28"/>
          <w:szCs w:val="28"/>
        </w:rPr>
        <w:t xml:space="preserve"> (без учета коэффициента дифференциации – </w:t>
      </w:r>
      <w:r w:rsidR="00383AF2" w:rsidRPr="00506C2D">
        <w:rPr>
          <w:sz w:val="28"/>
          <w:szCs w:val="28"/>
        </w:rPr>
        <w:t>2 190,86</w:t>
      </w:r>
      <w:r w:rsidR="005D6D98" w:rsidRPr="00506C2D">
        <w:rPr>
          <w:sz w:val="28"/>
          <w:szCs w:val="28"/>
        </w:rPr>
        <w:t xml:space="preserve"> рубля)</w:t>
      </w:r>
      <w:r w:rsidR="00010DB3" w:rsidRPr="00506C2D">
        <w:rPr>
          <w:sz w:val="28"/>
          <w:szCs w:val="28"/>
        </w:rPr>
        <w:t>;</w:t>
      </w:r>
    </w:p>
    <w:p w:rsidR="00316EE6" w:rsidRPr="00506C2D" w:rsidRDefault="007E2CC1" w:rsidP="005B203B">
      <w:pPr>
        <w:widowControl w:val="0"/>
        <w:autoSpaceDE w:val="0"/>
        <w:autoSpaceDN w:val="0"/>
        <w:adjustRightInd w:val="0"/>
        <w:spacing w:line="242" w:lineRule="auto"/>
        <w:ind w:firstLine="851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</w:t>
      </w:r>
      <w:r w:rsidR="000D47F6" w:rsidRPr="00506C2D">
        <w:rPr>
          <w:sz w:val="28"/>
          <w:szCs w:val="28"/>
        </w:rPr>
        <w:t>.2 Базовая ставка, которая является исходным показателем для расчета тарифов за один законченный случай на основе клинико-статистических групп болезней</w:t>
      </w:r>
      <w:r w:rsidR="00745545" w:rsidRPr="00506C2D">
        <w:rPr>
          <w:sz w:val="28"/>
          <w:szCs w:val="28"/>
        </w:rPr>
        <w:t>,</w:t>
      </w:r>
      <w:r w:rsidR="000D47F6" w:rsidRPr="00506C2D">
        <w:rPr>
          <w:sz w:val="28"/>
          <w:szCs w:val="28"/>
        </w:rPr>
        <w:t xml:space="preserve"> </w:t>
      </w:r>
      <w:r w:rsidR="00010B79" w:rsidRPr="00506C2D">
        <w:rPr>
          <w:sz w:val="28"/>
          <w:szCs w:val="28"/>
        </w:rPr>
        <w:t xml:space="preserve">без учета коэффициента дифференциации – </w:t>
      </w:r>
      <w:r w:rsidR="00414306" w:rsidRPr="00506C2D">
        <w:rPr>
          <w:sz w:val="28"/>
          <w:szCs w:val="28"/>
        </w:rPr>
        <w:t xml:space="preserve">в размере </w:t>
      </w:r>
      <w:r w:rsidR="00D06224" w:rsidRPr="00506C2D">
        <w:rPr>
          <w:sz w:val="28"/>
          <w:szCs w:val="28"/>
        </w:rPr>
        <w:t>18 545,39</w:t>
      </w:r>
      <w:r w:rsidR="00414306" w:rsidRPr="00506C2D">
        <w:rPr>
          <w:sz w:val="28"/>
          <w:szCs w:val="28"/>
        </w:rPr>
        <w:t xml:space="preserve"> </w:t>
      </w:r>
      <w:r w:rsidR="00CF3B34" w:rsidRPr="00506C2D">
        <w:rPr>
          <w:sz w:val="28"/>
          <w:szCs w:val="28"/>
        </w:rPr>
        <w:t>рубля</w:t>
      </w:r>
      <w:r w:rsidR="00100408" w:rsidRPr="00506C2D">
        <w:rPr>
          <w:sz w:val="28"/>
          <w:szCs w:val="28"/>
        </w:rPr>
        <w:t xml:space="preserve"> </w:t>
      </w:r>
      <w:r w:rsidR="00D5518A" w:rsidRPr="00506C2D">
        <w:rPr>
          <w:sz w:val="28"/>
          <w:szCs w:val="28"/>
        </w:rPr>
        <w:t>за один законченный случай</w:t>
      </w:r>
      <w:r w:rsidR="00316EE6" w:rsidRPr="00506C2D">
        <w:rPr>
          <w:sz w:val="28"/>
          <w:szCs w:val="28"/>
        </w:rPr>
        <w:t>.</w:t>
      </w:r>
    </w:p>
    <w:p w:rsidR="00CA4AC4" w:rsidRPr="00506C2D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10</w:t>
      </w:r>
      <w:r w:rsidR="00CA4AC4" w:rsidRPr="00506C2D">
        <w:rPr>
          <w:bCs/>
          <w:sz w:val="28"/>
          <w:szCs w:val="28"/>
        </w:rPr>
        <w:t>.3 Перечень клинико-статистических групп заболеваний</w:t>
      </w:r>
      <w:r w:rsidR="005A3716" w:rsidRPr="00506C2D">
        <w:rPr>
          <w:bCs/>
          <w:sz w:val="28"/>
          <w:szCs w:val="28"/>
        </w:rPr>
        <w:t>, к</w:t>
      </w:r>
      <w:r w:rsidR="005A3716" w:rsidRPr="00506C2D">
        <w:rPr>
          <w:sz w:val="28"/>
          <w:szCs w:val="28"/>
        </w:rPr>
        <w:t>оэффициенты их относител</w:t>
      </w:r>
      <w:r w:rsidR="00652184" w:rsidRPr="00506C2D">
        <w:rPr>
          <w:sz w:val="28"/>
          <w:szCs w:val="28"/>
        </w:rPr>
        <w:t xml:space="preserve">ьной затратоемкости, </w:t>
      </w:r>
      <w:r w:rsidR="005A3716" w:rsidRPr="00506C2D">
        <w:rPr>
          <w:sz w:val="28"/>
          <w:szCs w:val="28"/>
        </w:rPr>
        <w:t>коэффициенты</w:t>
      </w:r>
      <w:r w:rsidR="00652184" w:rsidRPr="00506C2D">
        <w:rPr>
          <w:sz w:val="28"/>
          <w:szCs w:val="28"/>
        </w:rPr>
        <w:t xml:space="preserve"> специфики</w:t>
      </w:r>
      <w:r w:rsidR="005A3716" w:rsidRPr="00506C2D">
        <w:rPr>
          <w:sz w:val="28"/>
          <w:szCs w:val="28"/>
        </w:rPr>
        <w:t xml:space="preserve"> и тарифы за законченный случай лечения в условиях дневного стационара на основе клинико-</w:t>
      </w:r>
      <w:r w:rsidR="005A3716" w:rsidRPr="00506C2D">
        <w:rPr>
          <w:sz w:val="28"/>
          <w:szCs w:val="28"/>
        </w:rPr>
        <w:lastRenderedPageBreak/>
        <w:t>статистических групп болезней (</w:t>
      </w:r>
      <w:r w:rsidR="0026338A" w:rsidRPr="00506C2D">
        <w:rPr>
          <w:sz w:val="28"/>
          <w:szCs w:val="28"/>
        </w:rPr>
        <w:t xml:space="preserve">включая </w:t>
      </w:r>
      <w:r w:rsidR="00652184" w:rsidRPr="00506C2D">
        <w:rPr>
          <w:sz w:val="28"/>
          <w:szCs w:val="28"/>
        </w:rPr>
        <w:t>КСГ, для которых коэффициенты дифференциации и специфики применяются к доле заработной платы и прочих расходов</w:t>
      </w:r>
      <w:r w:rsidR="005A3716" w:rsidRPr="00506C2D">
        <w:rPr>
          <w:sz w:val="28"/>
          <w:szCs w:val="28"/>
        </w:rPr>
        <w:t xml:space="preserve">) </w:t>
      </w:r>
      <w:r w:rsidR="00CA4AC4" w:rsidRPr="00506C2D">
        <w:rPr>
          <w:bCs/>
          <w:sz w:val="28"/>
          <w:szCs w:val="28"/>
        </w:rPr>
        <w:t>в соответствии с приложением 5.1 к настоящему Соглашению.</w:t>
      </w:r>
    </w:p>
    <w:p w:rsidR="008A72E4" w:rsidRPr="00506C2D" w:rsidRDefault="008A72E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10.</w:t>
      </w:r>
      <w:r w:rsidR="0026338A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 </w:t>
      </w:r>
      <w:r w:rsidRPr="00506C2D">
        <w:rPr>
          <w:sz w:val="28"/>
          <w:szCs w:val="28"/>
        </w:rPr>
        <w:t>Коэффициенты сложности лечения пациента и условия их применения в соответствии с приложением 5.</w:t>
      </w:r>
      <w:r w:rsidR="0026338A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 xml:space="preserve"> к настоящему Соглашению.</w:t>
      </w:r>
    </w:p>
    <w:p w:rsidR="00D56E0C" w:rsidRPr="00506C2D" w:rsidRDefault="00D56E0C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10.</w:t>
      </w:r>
      <w:r w:rsidR="0026338A" w:rsidRPr="00506C2D">
        <w:rPr>
          <w:sz w:val="28"/>
          <w:szCs w:val="28"/>
        </w:rPr>
        <w:t>5</w:t>
      </w:r>
      <w:r w:rsidRPr="00506C2D">
        <w:rPr>
          <w:sz w:val="28"/>
          <w:szCs w:val="28"/>
        </w:rPr>
        <w:t xml:space="preserve"> Перечень заболеваний, состояний (групп заболеваний, состояний) с оптимальной длительностью лечения в условиях дневного стационара до 3 дней включительно в соответствии с приложением </w:t>
      </w:r>
      <w:r w:rsidR="003255D8" w:rsidRPr="00506C2D">
        <w:rPr>
          <w:sz w:val="28"/>
          <w:szCs w:val="28"/>
        </w:rPr>
        <w:t>5.</w:t>
      </w:r>
      <w:r w:rsidR="0026338A" w:rsidRPr="00506C2D">
        <w:rPr>
          <w:sz w:val="28"/>
          <w:szCs w:val="28"/>
        </w:rPr>
        <w:t>3</w:t>
      </w:r>
      <w:r w:rsidRPr="00506C2D">
        <w:rPr>
          <w:sz w:val="28"/>
          <w:szCs w:val="28"/>
        </w:rPr>
        <w:t xml:space="preserve"> к настоящему Соглашению.</w:t>
      </w:r>
    </w:p>
    <w:p w:rsidR="007E2CC1" w:rsidRPr="00506C2D" w:rsidRDefault="007E2CC1" w:rsidP="000E0BF2">
      <w:pPr>
        <w:widowControl w:val="0"/>
        <w:autoSpaceDE w:val="0"/>
        <w:autoSpaceDN w:val="0"/>
        <w:adjustRightInd w:val="0"/>
        <w:spacing w:before="240" w:line="242" w:lineRule="auto"/>
        <w:ind w:firstLine="708"/>
        <w:jc w:val="both"/>
        <w:outlineLvl w:val="1"/>
        <w:rPr>
          <w:sz w:val="28"/>
          <w:szCs w:val="28"/>
        </w:rPr>
      </w:pPr>
      <w:r w:rsidRPr="00506C2D">
        <w:rPr>
          <w:sz w:val="28"/>
          <w:szCs w:val="28"/>
        </w:rPr>
        <w:t>11</w:t>
      </w:r>
      <w:r w:rsidR="00D80110" w:rsidRPr="00506C2D">
        <w:rPr>
          <w:sz w:val="28"/>
          <w:szCs w:val="28"/>
        </w:rPr>
        <w:t>. В части</w:t>
      </w:r>
      <w:r w:rsidR="00310B7C" w:rsidRPr="00506C2D">
        <w:rPr>
          <w:sz w:val="28"/>
          <w:szCs w:val="28"/>
        </w:rPr>
        <w:t xml:space="preserve"> скорой медицинской помощи</w:t>
      </w:r>
      <w:r w:rsidR="00D80110" w:rsidRPr="00506C2D">
        <w:rPr>
          <w:sz w:val="28"/>
          <w:szCs w:val="28"/>
        </w:rPr>
        <w:t>, оказываемой вне медицинской организации:</w:t>
      </w:r>
    </w:p>
    <w:p w:rsidR="00F2434D" w:rsidRPr="00506C2D" w:rsidRDefault="00F2434D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>11.1</w:t>
      </w:r>
      <w:r w:rsidRPr="00506C2D">
        <w:rPr>
          <w:bCs/>
          <w:spacing w:val="-4"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 xml:space="preserve">Средний размер финансового обеспечения скорой медицинской помощи в размере </w:t>
      </w:r>
      <w:r w:rsidR="0021225A" w:rsidRPr="00506C2D">
        <w:rPr>
          <w:bCs/>
          <w:sz w:val="28"/>
          <w:szCs w:val="28"/>
        </w:rPr>
        <w:t>1 433,30</w:t>
      </w:r>
      <w:r w:rsidRPr="00506C2D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D6D98" w:rsidRPr="00506C2D">
        <w:rPr>
          <w:bCs/>
          <w:sz w:val="28"/>
          <w:szCs w:val="28"/>
        </w:rPr>
        <w:t xml:space="preserve"> </w:t>
      </w:r>
      <w:r w:rsidR="0021225A" w:rsidRPr="00506C2D">
        <w:rPr>
          <w:bCs/>
          <w:sz w:val="28"/>
          <w:szCs w:val="28"/>
        </w:rPr>
        <w:t>1 297,10</w:t>
      </w:r>
      <w:r w:rsidR="005D6D98" w:rsidRPr="00506C2D">
        <w:rPr>
          <w:bCs/>
          <w:sz w:val="28"/>
          <w:szCs w:val="28"/>
        </w:rPr>
        <w:t xml:space="preserve"> </w:t>
      </w:r>
      <w:r w:rsidRPr="00506C2D">
        <w:rPr>
          <w:bCs/>
          <w:sz w:val="28"/>
          <w:szCs w:val="28"/>
        </w:rPr>
        <w:t>рубл</w:t>
      </w:r>
      <w:r w:rsidR="0085094F" w:rsidRPr="00506C2D">
        <w:rPr>
          <w:bCs/>
          <w:sz w:val="28"/>
          <w:szCs w:val="28"/>
        </w:rPr>
        <w:t>я</w:t>
      </w:r>
      <w:r w:rsidRPr="00506C2D">
        <w:rPr>
          <w:bCs/>
          <w:sz w:val="28"/>
          <w:szCs w:val="28"/>
        </w:rPr>
        <w:t xml:space="preserve">) </w:t>
      </w:r>
    </w:p>
    <w:p w:rsidR="00F2434D" w:rsidRPr="00506C2D" w:rsidRDefault="00F2434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 xml:space="preserve">11.2 Базовый подушевой норматив финансирования скорой медицинской помощи </w:t>
      </w:r>
      <w:r w:rsidRPr="00506C2D">
        <w:rPr>
          <w:sz w:val="28"/>
          <w:szCs w:val="28"/>
        </w:rPr>
        <w:t xml:space="preserve">в размере </w:t>
      </w:r>
      <w:r w:rsidR="00D06224" w:rsidRPr="00506C2D">
        <w:rPr>
          <w:sz w:val="28"/>
          <w:szCs w:val="28"/>
        </w:rPr>
        <w:t>1 414,54</w:t>
      </w:r>
      <w:r w:rsidRPr="00506C2D">
        <w:rPr>
          <w:sz w:val="28"/>
          <w:szCs w:val="28"/>
        </w:rPr>
        <w:t xml:space="preserve"> рубля (без учета коэффициента дифференциации – </w:t>
      </w:r>
      <w:r w:rsidR="00D06224" w:rsidRPr="00506C2D">
        <w:rPr>
          <w:sz w:val="28"/>
          <w:szCs w:val="28"/>
        </w:rPr>
        <w:t>1 280,13</w:t>
      </w:r>
      <w:r w:rsidRPr="00506C2D">
        <w:rPr>
          <w:sz w:val="28"/>
          <w:szCs w:val="28"/>
        </w:rPr>
        <w:t xml:space="preserve"> рубля);</w:t>
      </w:r>
    </w:p>
    <w:p w:rsidR="00E231FB" w:rsidRPr="00506C2D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11.3 </w:t>
      </w:r>
      <w:r w:rsidR="00051E91" w:rsidRPr="00506C2D">
        <w:rPr>
          <w:sz w:val="28"/>
          <w:szCs w:val="28"/>
        </w:rPr>
        <w:t xml:space="preserve">Половозрастные коэффициенты дифференциации подушевого норматива для </w:t>
      </w:r>
      <w:r w:rsidRPr="00506C2D">
        <w:rPr>
          <w:sz w:val="28"/>
          <w:szCs w:val="28"/>
        </w:rPr>
        <w:t>скорой медицинской помощи в соответствии с приложен</w:t>
      </w:r>
      <w:r w:rsidR="00CF3B34" w:rsidRPr="00506C2D">
        <w:rPr>
          <w:sz w:val="28"/>
          <w:szCs w:val="28"/>
        </w:rPr>
        <w:t>ием 6.1 к настоящему Соглашению.</w:t>
      </w:r>
    </w:p>
    <w:p w:rsidR="00E231FB" w:rsidRPr="00506C2D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11.4 </w:t>
      </w:r>
      <w:r w:rsidR="00A474A2" w:rsidRPr="00506C2D">
        <w:rPr>
          <w:sz w:val="28"/>
          <w:szCs w:val="28"/>
        </w:rPr>
        <w:t>К</w:t>
      </w:r>
      <w:r w:rsidR="008A72E4" w:rsidRPr="00506C2D">
        <w:rPr>
          <w:bCs/>
          <w:sz w:val="28"/>
          <w:szCs w:val="28"/>
        </w:rPr>
        <w:t xml:space="preserve">оэффициенты специфики к </w:t>
      </w:r>
      <w:proofErr w:type="spellStart"/>
      <w:r w:rsidR="008A72E4" w:rsidRPr="00506C2D">
        <w:rPr>
          <w:bCs/>
          <w:sz w:val="28"/>
          <w:szCs w:val="28"/>
        </w:rPr>
        <w:t>подушевому</w:t>
      </w:r>
      <w:proofErr w:type="spellEnd"/>
      <w:r w:rsidR="008A72E4" w:rsidRPr="00506C2D">
        <w:rPr>
          <w:bCs/>
          <w:sz w:val="28"/>
          <w:szCs w:val="28"/>
        </w:rPr>
        <w:t xml:space="preserve"> нормативу</w:t>
      </w:r>
      <w:r w:rsidR="008A72E4" w:rsidRPr="00506C2D">
        <w:rPr>
          <w:sz w:val="28"/>
          <w:szCs w:val="28"/>
        </w:rPr>
        <w:t xml:space="preserve"> </w:t>
      </w:r>
      <w:r w:rsidRPr="00506C2D">
        <w:rPr>
          <w:sz w:val="28"/>
          <w:szCs w:val="28"/>
        </w:rPr>
        <w:t xml:space="preserve">и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финансового обеспечения скорой медицинской помощи </w:t>
      </w:r>
      <w:r w:rsidR="00051E91" w:rsidRPr="00506C2D">
        <w:rPr>
          <w:sz w:val="28"/>
          <w:szCs w:val="28"/>
        </w:rPr>
        <w:t xml:space="preserve">для медицинских организаций </w:t>
      </w:r>
      <w:r w:rsidRPr="00506C2D">
        <w:rPr>
          <w:sz w:val="28"/>
          <w:szCs w:val="28"/>
        </w:rPr>
        <w:t>в соответствии с приложением 6.</w:t>
      </w:r>
      <w:r w:rsidR="006C4357" w:rsidRPr="00506C2D">
        <w:rPr>
          <w:sz w:val="28"/>
          <w:szCs w:val="28"/>
        </w:rPr>
        <w:t>2</w:t>
      </w:r>
      <w:r w:rsidRPr="00506C2D">
        <w:rPr>
          <w:sz w:val="28"/>
          <w:szCs w:val="28"/>
        </w:rPr>
        <w:t>.</w:t>
      </w:r>
    </w:p>
    <w:p w:rsidR="00BE0234" w:rsidRPr="00506C2D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506C2D">
        <w:rPr>
          <w:sz w:val="28"/>
          <w:szCs w:val="28"/>
        </w:rPr>
        <w:t>11</w:t>
      </w:r>
      <w:r w:rsidR="00D80110" w:rsidRPr="00506C2D">
        <w:rPr>
          <w:sz w:val="28"/>
          <w:szCs w:val="28"/>
        </w:rPr>
        <w:t>.</w:t>
      </w:r>
      <w:r w:rsidR="007814A9" w:rsidRPr="00506C2D">
        <w:rPr>
          <w:sz w:val="28"/>
          <w:szCs w:val="28"/>
        </w:rPr>
        <w:t>5</w:t>
      </w:r>
      <w:r w:rsidR="00D80110" w:rsidRPr="00506C2D">
        <w:rPr>
          <w:sz w:val="28"/>
          <w:szCs w:val="28"/>
        </w:rPr>
        <w:t xml:space="preserve"> </w:t>
      </w:r>
      <w:r w:rsidR="00504525" w:rsidRPr="00506C2D">
        <w:rPr>
          <w:bCs/>
          <w:sz w:val="28"/>
          <w:szCs w:val="28"/>
        </w:rPr>
        <w:t>Тарифы на вызов скорой медицинской помощи</w:t>
      </w:r>
      <w:r w:rsidR="00504525" w:rsidRPr="00506C2D">
        <w:rPr>
          <w:sz w:val="28"/>
          <w:szCs w:val="28"/>
        </w:rPr>
        <w:t xml:space="preserve"> в соответствии с приложением 6.</w:t>
      </w:r>
      <w:r w:rsidR="006C4357" w:rsidRPr="00506C2D">
        <w:rPr>
          <w:sz w:val="28"/>
          <w:szCs w:val="28"/>
        </w:rPr>
        <w:t>3</w:t>
      </w:r>
      <w:r w:rsidR="00CF3B34" w:rsidRPr="00506C2D">
        <w:rPr>
          <w:sz w:val="28"/>
          <w:szCs w:val="28"/>
        </w:rPr>
        <w:t xml:space="preserve"> к настоящему С</w:t>
      </w:r>
      <w:r w:rsidR="00504525" w:rsidRPr="00506C2D">
        <w:rPr>
          <w:sz w:val="28"/>
          <w:szCs w:val="28"/>
        </w:rPr>
        <w:t>оглашению</w:t>
      </w:r>
      <w:r w:rsidR="003A52BA" w:rsidRPr="00506C2D">
        <w:rPr>
          <w:sz w:val="28"/>
          <w:szCs w:val="28"/>
        </w:rPr>
        <w:t>.</w:t>
      </w:r>
    </w:p>
    <w:p w:rsidR="007541B5" w:rsidRPr="00506C2D" w:rsidRDefault="007E2CC1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12</w:t>
      </w:r>
      <w:r w:rsidR="00B65783" w:rsidRPr="00506C2D">
        <w:rPr>
          <w:rFonts w:ascii="Times New Roman" w:hAnsi="Times New Roman"/>
          <w:b w:val="0"/>
          <w:i w:val="0"/>
        </w:rPr>
        <w:t xml:space="preserve">. </w:t>
      </w:r>
      <w:r w:rsidR="007541B5" w:rsidRPr="00506C2D">
        <w:rPr>
          <w:rFonts w:ascii="Times New Roman" w:hAnsi="Times New Roman"/>
          <w:b w:val="0"/>
          <w:i w:val="0"/>
        </w:rPr>
        <w:t xml:space="preserve">Базовый тариф на оплату гемодиализа (соответствующий коду услуги А18.05.002 «Гемодиализ») в размере </w:t>
      </w:r>
      <w:r w:rsidR="00B13291" w:rsidRPr="00506C2D">
        <w:rPr>
          <w:rFonts w:ascii="Times New Roman" w:hAnsi="Times New Roman"/>
          <w:b w:val="0"/>
          <w:i w:val="0"/>
        </w:rPr>
        <w:t xml:space="preserve">6 876,81 </w:t>
      </w:r>
      <w:r w:rsidR="007541B5" w:rsidRPr="00506C2D">
        <w:rPr>
          <w:rFonts w:ascii="Times New Roman" w:hAnsi="Times New Roman"/>
          <w:b w:val="0"/>
          <w:i w:val="0"/>
        </w:rPr>
        <w:t>рубл</w:t>
      </w:r>
      <w:r w:rsidR="0085094F" w:rsidRPr="00506C2D">
        <w:rPr>
          <w:rFonts w:ascii="Times New Roman" w:hAnsi="Times New Roman"/>
          <w:b w:val="0"/>
          <w:i w:val="0"/>
        </w:rPr>
        <w:t>я</w:t>
      </w:r>
      <w:r w:rsidR="007541B5" w:rsidRPr="00506C2D">
        <w:rPr>
          <w:rFonts w:ascii="Times New Roman" w:hAnsi="Times New Roman"/>
          <w:b w:val="0"/>
          <w:i w:val="0"/>
        </w:rPr>
        <w:t xml:space="preserve"> (без учета коэффициента дифференциации к зарплатной части –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DE4F8D" w:rsidRPr="00506C2D">
        <w:rPr>
          <w:rFonts w:ascii="Times New Roman" w:hAnsi="Times New Roman"/>
          <w:b w:val="0"/>
          <w:i w:val="0"/>
        </w:rPr>
        <w:t>6 223,36</w:t>
      </w:r>
      <w:r w:rsidR="007814A9" w:rsidRPr="00506C2D">
        <w:rPr>
          <w:rFonts w:ascii="Times New Roman" w:hAnsi="Times New Roman"/>
          <w:b w:val="0"/>
          <w:i w:val="0"/>
        </w:rPr>
        <w:t xml:space="preserve"> </w:t>
      </w:r>
      <w:r w:rsidR="007541B5" w:rsidRPr="00506C2D">
        <w:rPr>
          <w:rFonts w:ascii="Times New Roman" w:hAnsi="Times New Roman"/>
          <w:b w:val="0"/>
          <w:i w:val="0"/>
        </w:rPr>
        <w:t>рубл</w:t>
      </w:r>
      <w:r w:rsidR="0085094F" w:rsidRPr="00506C2D">
        <w:rPr>
          <w:rFonts w:ascii="Times New Roman" w:hAnsi="Times New Roman"/>
          <w:b w:val="0"/>
          <w:i w:val="0"/>
        </w:rPr>
        <w:t>я</w:t>
      </w:r>
      <w:r w:rsidR="007541B5" w:rsidRPr="00506C2D">
        <w:rPr>
          <w:rFonts w:ascii="Times New Roman" w:hAnsi="Times New Roman"/>
          <w:b w:val="0"/>
          <w:i w:val="0"/>
        </w:rPr>
        <w:t xml:space="preserve">) и на оплату </w:t>
      </w:r>
      <w:proofErr w:type="spellStart"/>
      <w:r w:rsidR="007541B5" w:rsidRPr="00506C2D">
        <w:rPr>
          <w:rFonts w:ascii="Times New Roman" w:hAnsi="Times New Roman"/>
          <w:b w:val="0"/>
          <w:i w:val="0"/>
        </w:rPr>
        <w:t>перитонеального</w:t>
      </w:r>
      <w:proofErr w:type="spellEnd"/>
      <w:r w:rsidR="007541B5" w:rsidRPr="00506C2D">
        <w:rPr>
          <w:rFonts w:ascii="Times New Roman" w:hAnsi="Times New Roman"/>
          <w:b w:val="0"/>
          <w:i w:val="0"/>
        </w:rPr>
        <w:t xml:space="preserve"> диализа (соответствующий коду услуги А18.30.001 «</w:t>
      </w:r>
      <w:proofErr w:type="spellStart"/>
      <w:r w:rsidR="007541B5" w:rsidRPr="00506C2D">
        <w:rPr>
          <w:rFonts w:ascii="Times New Roman" w:hAnsi="Times New Roman"/>
          <w:b w:val="0"/>
          <w:i w:val="0"/>
        </w:rPr>
        <w:t>Перитонеальный</w:t>
      </w:r>
      <w:proofErr w:type="spellEnd"/>
      <w:r w:rsidR="007541B5" w:rsidRPr="00506C2D">
        <w:rPr>
          <w:rFonts w:ascii="Times New Roman" w:hAnsi="Times New Roman"/>
          <w:b w:val="0"/>
          <w:i w:val="0"/>
        </w:rPr>
        <w:t xml:space="preserve"> диализ») в размере </w:t>
      </w:r>
      <w:r w:rsidR="00DE4F8D" w:rsidRPr="00506C2D">
        <w:rPr>
          <w:rFonts w:ascii="Times New Roman" w:hAnsi="Times New Roman"/>
          <w:b w:val="0"/>
          <w:i w:val="0"/>
        </w:rPr>
        <w:t xml:space="preserve">5 580,48 </w:t>
      </w:r>
      <w:r w:rsidR="007541B5" w:rsidRPr="00506C2D">
        <w:rPr>
          <w:rFonts w:ascii="Times New Roman" w:hAnsi="Times New Roman"/>
          <w:b w:val="0"/>
          <w:i w:val="0"/>
        </w:rPr>
        <w:t>рубля (без учета коэффициента дифференциации к зарплатной части –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DE4F8D" w:rsidRPr="00506C2D">
        <w:rPr>
          <w:rFonts w:ascii="Times New Roman" w:hAnsi="Times New Roman"/>
          <w:b w:val="0"/>
          <w:i w:val="0"/>
        </w:rPr>
        <w:t>5 050,21</w:t>
      </w:r>
      <w:r w:rsidR="0038119B" w:rsidRPr="00506C2D">
        <w:rPr>
          <w:rFonts w:ascii="Times New Roman" w:hAnsi="Times New Roman"/>
          <w:b w:val="0"/>
          <w:i w:val="0"/>
        </w:rPr>
        <w:t xml:space="preserve"> </w:t>
      </w:r>
      <w:r w:rsidR="007541B5" w:rsidRPr="00506C2D">
        <w:rPr>
          <w:rFonts w:ascii="Times New Roman" w:hAnsi="Times New Roman"/>
          <w:b w:val="0"/>
          <w:i w:val="0"/>
        </w:rPr>
        <w:t>рубля)</w:t>
      </w:r>
    </w:p>
    <w:p w:rsidR="008E0B6A" w:rsidRPr="00506C2D" w:rsidRDefault="00B65783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06C2D">
        <w:rPr>
          <w:sz w:val="28"/>
          <w:szCs w:val="28"/>
        </w:rPr>
        <w:t xml:space="preserve">Коэффициенты относительной затратоемкости к базовому тарифу и тарифы на заместительную почечную терапию методом гемодиализа и </w:t>
      </w:r>
      <w:proofErr w:type="spellStart"/>
      <w:r w:rsidRPr="00506C2D">
        <w:rPr>
          <w:sz w:val="28"/>
          <w:szCs w:val="28"/>
        </w:rPr>
        <w:t>перитонеального</w:t>
      </w:r>
      <w:proofErr w:type="spellEnd"/>
      <w:r w:rsidRPr="00506C2D">
        <w:rPr>
          <w:sz w:val="28"/>
          <w:szCs w:val="28"/>
        </w:rPr>
        <w:t xml:space="preserve"> диализа независимо от условий предоставления медицинской помощи (стационар, амбулаторные условия) за сеанс/день обмена </w:t>
      </w:r>
      <w:r w:rsidRPr="00506C2D">
        <w:rPr>
          <w:bCs/>
          <w:sz w:val="28"/>
          <w:szCs w:val="28"/>
        </w:rPr>
        <w:t>в соответствии с приложением 7 к настоящему Соглашению</w:t>
      </w:r>
      <w:r w:rsidR="00243666" w:rsidRPr="00506C2D">
        <w:rPr>
          <w:bCs/>
          <w:sz w:val="28"/>
          <w:szCs w:val="28"/>
        </w:rPr>
        <w:t xml:space="preserve">. </w:t>
      </w:r>
    </w:p>
    <w:p w:rsidR="00DE35AC" w:rsidRPr="00506C2D" w:rsidRDefault="00CD1672" w:rsidP="00EB4947">
      <w:pPr>
        <w:spacing w:line="242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Тариф </w:t>
      </w:r>
      <w:r w:rsidR="00DE35AC" w:rsidRPr="00506C2D">
        <w:rPr>
          <w:sz w:val="28"/>
          <w:szCs w:val="28"/>
        </w:rPr>
        <w:t xml:space="preserve">(средняя стоимость) транспортировки пациентов до места проведения гемодиализа и обратно, обеспеченный за счет платежей из областного бюджета, уплачиваемых в бюджет территориального фонда обязательного медицинского страхования на </w:t>
      </w:r>
      <w:r w:rsidR="00226061" w:rsidRPr="00506C2D">
        <w:rPr>
          <w:sz w:val="28"/>
          <w:szCs w:val="28"/>
        </w:rPr>
        <w:t>финансовое обеспечение дополнительных видов и условий оказания медицинской помощи, не установленных</w:t>
      </w:r>
      <w:r w:rsidR="00226061" w:rsidRPr="00506C2D">
        <w:rPr>
          <w:b/>
        </w:rPr>
        <w:t xml:space="preserve"> </w:t>
      </w:r>
      <w:r w:rsidR="00DE35AC" w:rsidRPr="00506C2D">
        <w:rPr>
          <w:sz w:val="28"/>
          <w:szCs w:val="28"/>
        </w:rPr>
        <w:t>базовой программой обязательного медицинского страхования, в соответствии с приложением 7.</w:t>
      </w:r>
    </w:p>
    <w:p w:rsidR="00F46192" w:rsidRPr="00506C2D" w:rsidRDefault="00F46192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bCs w:val="0"/>
          <w:i w:val="0"/>
        </w:rPr>
      </w:pPr>
      <w:r w:rsidRPr="00506C2D">
        <w:rPr>
          <w:rFonts w:ascii="Times New Roman" w:hAnsi="Times New Roman"/>
          <w:b w:val="0"/>
          <w:bCs w:val="0"/>
          <w:i w:val="0"/>
        </w:rPr>
        <w:t xml:space="preserve">13. Перечень медицинских услуг и предельный размер возмещения расходов для расчетов между медицинскими организациями, участвующими в реализации территориальной программы государственных гарантий бесплатного </w:t>
      </w:r>
      <w:r w:rsidRPr="00506C2D">
        <w:rPr>
          <w:rFonts w:ascii="Times New Roman" w:hAnsi="Times New Roman"/>
          <w:b w:val="0"/>
          <w:bCs w:val="0"/>
          <w:i w:val="0"/>
        </w:rPr>
        <w:lastRenderedPageBreak/>
        <w:t>оказания медицинской помощи на территории Оренбургской области</w:t>
      </w:r>
      <w:r w:rsidR="006C2885" w:rsidRPr="00506C2D">
        <w:rPr>
          <w:rFonts w:ascii="Times New Roman" w:hAnsi="Times New Roman"/>
          <w:b w:val="0"/>
          <w:bCs w:val="0"/>
          <w:i w:val="0"/>
        </w:rPr>
        <w:t xml:space="preserve"> и </w:t>
      </w:r>
      <w:r w:rsidR="006C2885" w:rsidRPr="00506C2D">
        <w:rPr>
          <w:rFonts w:ascii="Times New Roman" w:hAnsi="Times New Roman"/>
          <w:b w:val="0"/>
          <w:i w:val="0"/>
        </w:rPr>
        <w:t xml:space="preserve">перечень медицинских услуг, оказываемых в централизованной лаборатории ГАУЗ "ООКБ </w:t>
      </w:r>
      <w:proofErr w:type="spellStart"/>
      <w:r w:rsidR="006C2885" w:rsidRPr="00506C2D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06C2D">
        <w:rPr>
          <w:rFonts w:ascii="Times New Roman" w:hAnsi="Times New Roman"/>
          <w:b w:val="0"/>
          <w:i w:val="0"/>
        </w:rPr>
        <w:t xml:space="preserve">", и предельный размер возмещения расходов для расчетов с  централизованной лабораторией ГАУЗ "ООКБ </w:t>
      </w:r>
      <w:proofErr w:type="spellStart"/>
      <w:r w:rsidR="006C2885" w:rsidRPr="00506C2D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06C2D">
        <w:rPr>
          <w:rFonts w:ascii="Times New Roman" w:hAnsi="Times New Roman"/>
          <w:b w:val="0"/>
          <w:i w:val="0"/>
        </w:rPr>
        <w:t xml:space="preserve">" </w:t>
      </w:r>
      <w:r w:rsidRPr="00506C2D">
        <w:rPr>
          <w:rFonts w:ascii="Times New Roman" w:hAnsi="Times New Roman"/>
          <w:b w:val="0"/>
          <w:bCs w:val="0"/>
          <w:i w:val="0"/>
        </w:rPr>
        <w:t>в соответствии с приложением 8 к настоящему Соглашению.</w:t>
      </w:r>
    </w:p>
    <w:p w:rsidR="00243666" w:rsidRPr="00506C2D" w:rsidRDefault="00731DB6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506C2D">
        <w:rPr>
          <w:bCs/>
          <w:sz w:val="28"/>
          <w:szCs w:val="28"/>
        </w:rPr>
        <w:t>1</w:t>
      </w:r>
      <w:r w:rsidR="009E59A8" w:rsidRPr="00506C2D">
        <w:rPr>
          <w:bCs/>
          <w:sz w:val="28"/>
          <w:szCs w:val="28"/>
        </w:rPr>
        <w:t>4</w:t>
      </w:r>
      <w:r w:rsidRPr="00506C2D">
        <w:rPr>
          <w:bCs/>
          <w:sz w:val="28"/>
          <w:szCs w:val="28"/>
        </w:rPr>
        <w:t xml:space="preserve">. </w:t>
      </w:r>
      <w:r w:rsidR="00E47CFB" w:rsidRPr="00506C2D">
        <w:rPr>
          <w:bCs/>
          <w:sz w:val="28"/>
          <w:szCs w:val="28"/>
        </w:rPr>
        <w:t>У</w:t>
      </w:r>
      <w:r w:rsidR="00E47CFB" w:rsidRPr="00506C2D">
        <w:rPr>
          <w:sz w:val="28"/>
          <w:szCs w:val="28"/>
        </w:rPr>
        <w:t xml:space="preserve">твержденные разделом </w:t>
      </w:r>
      <w:r w:rsidR="00E47CFB" w:rsidRPr="00506C2D">
        <w:rPr>
          <w:sz w:val="28"/>
          <w:szCs w:val="28"/>
          <w:lang w:val="en-US"/>
        </w:rPr>
        <w:t>II</w:t>
      </w:r>
      <w:r w:rsidR="00E47CFB" w:rsidRPr="00506C2D">
        <w:rPr>
          <w:sz w:val="28"/>
          <w:szCs w:val="28"/>
        </w:rPr>
        <w:t xml:space="preserve"> настоящего Соглашения т</w:t>
      </w:r>
      <w:r w:rsidR="00243666" w:rsidRPr="00506C2D">
        <w:rPr>
          <w:sz w:val="28"/>
          <w:szCs w:val="28"/>
        </w:rPr>
        <w:t>ариф</w:t>
      </w:r>
      <w:r w:rsidR="00B10182" w:rsidRPr="00506C2D">
        <w:rPr>
          <w:sz w:val="28"/>
          <w:szCs w:val="28"/>
        </w:rPr>
        <w:t>ы</w:t>
      </w:r>
      <w:r w:rsidR="00243666" w:rsidRPr="00506C2D">
        <w:rPr>
          <w:sz w:val="28"/>
          <w:szCs w:val="28"/>
        </w:rPr>
        <w:t xml:space="preserve"> </w:t>
      </w:r>
      <w:r w:rsidR="005136A4" w:rsidRPr="00506C2D">
        <w:rPr>
          <w:sz w:val="28"/>
          <w:szCs w:val="28"/>
        </w:rPr>
        <w:t xml:space="preserve">(за исключением </w:t>
      </w:r>
      <w:proofErr w:type="spellStart"/>
      <w:r w:rsidR="005136A4" w:rsidRPr="00506C2D">
        <w:rPr>
          <w:sz w:val="28"/>
          <w:szCs w:val="28"/>
        </w:rPr>
        <w:t>подушевых</w:t>
      </w:r>
      <w:proofErr w:type="spellEnd"/>
      <w:r w:rsidR="005136A4" w:rsidRPr="00506C2D">
        <w:rPr>
          <w:sz w:val="28"/>
          <w:szCs w:val="28"/>
        </w:rPr>
        <w:t xml:space="preserve"> нормативов</w:t>
      </w:r>
      <w:r w:rsidR="00645382" w:rsidRPr="00506C2D">
        <w:rPr>
          <w:sz w:val="28"/>
          <w:szCs w:val="28"/>
        </w:rPr>
        <w:t xml:space="preserve"> и тарифов</w:t>
      </w:r>
      <w:r w:rsidR="00CF3B34" w:rsidRPr="00506C2D">
        <w:rPr>
          <w:sz w:val="28"/>
          <w:szCs w:val="28"/>
        </w:rPr>
        <w:t>, указанных в приложении</w:t>
      </w:r>
      <w:r w:rsidR="00645382" w:rsidRPr="00506C2D">
        <w:rPr>
          <w:sz w:val="28"/>
          <w:szCs w:val="28"/>
        </w:rPr>
        <w:t xml:space="preserve"> 8)</w:t>
      </w:r>
      <w:r w:rsidR="005136A4" w:rsidRPr="00506C2D">
        <w:rPr>
          <w:sz w:val="28"/>
          <w:szCs w:val="28"/>
        </w:rPr>
        <w:t xml:space="preserve"> </w:t>
      </w:r>
      <w:r w:rsidR="00F6584C" w:rsidRPr="00506C2D">
        <w:rPr>
          <w:sz w:val="28"/>
          <w:szCs w:val="28"/>
        </w:rPr>
        <w:t xml:space="preserve">применяются </w:t>
      </w:r>
      <w:r w:rsidR="007B1CD4" w:rsidRPr="00506C2D">
        <w:rPr>
          <w:sz w:val="28"/>
          <w:szCs w:val="28"/>
        </w:rPr>
        <w:t xml:space="preserve">также </w:t>
      </w:r>
      <w:r w:rsidR="00F6584C" w:rsidRPr="00506C2D">
        <w:rPr>
          <w:sz w:val="28"/>
          <w:szCs w:val="28"/>
        </w:rPr>
        <w:t xml:space="preserve">для </w:t>
      </w:r>
      <w:r w:rsidR="00243666" w:rsidRPr="00506C2D">
        <w:rPr>
          <w:sz w:val="28"/>
          <w:szCs w:val="28"/>
        </w:rPr>
        <w:t>опла</w:t>
      </w:r>
      <w:r w:rsidR="00F6584C" w:rsidRPr="00506C2D">
        <w:rPr>
          <w:sz w:val="28"/>
          <w:szCs w:val="28"/>
        </w:rPr>
        <w:t>ты</w:t>
      </w:r>
      <w:r w:rsidR="00243666" w:rsidRPr="00506C2D">
        <w:rPr>
          <w:sz w:val="28"/>
          <w:szCs w:val="28"/>
        </w:rPr>
        <w:t xml:space="preserve"> медицинск</w:t>
      </w:r>
      <w:r w:rsidR="00F6584C" w:rsidRPr="00506C2D">
        <w:rPr>
          <w:sz w:val="28"/>
          <w:szCs w:val="28"/>
        </w:rPr>
        <w:t>ой</w:t>
      </w:r>
      <w:r w:rsidR="00243666" w:rsidRPr="00506C2D">
        <w:rPr>
          <w:sz w:val="28"/>
          <w:szCs w:val="28"/>
        </w:rPr>
        <w:t xml:space="preserve"> помощи, </w:t>
      </w:r>
      <w:r w:rsidR="00243666" w:rsidRPr="00506C2D">
        <w:rPr>
          <w:bCs/>
          <w:sz w:val="28"/>
          <w:szCs w:val="28"/>
        </w:rPr>
        <w:t>оказанн</w:t>
      </w:r>
      <w:r w:rsidR="00F6584C" w:rsidRPr="00506C2D">
        <w:rPr>
          <w:bCs/>
          <w:sz w:val="28"/>
          <w:szCs w:val="28"/>
        </w:rPr>
        <w:t>ой</w:t>
      </w:r>
      <w:r w:rsidR="00243666" w:rsidRPr="00506C2D">
        <w:rPr>
          <w:bCs/>
          <w:sz w:val="28"/>
          <w:szCs w:val="28"/>
        </w:rPr>
        <w:t xml:space="preserve"> гражданам, застрахованным за пределами Оренбургской области.</w:t>
      </w:r>
    </w:p>
    <w:p w:rsidR="006055C5" w:rsidRPr="00506C2D" w:rsidRDefault="00731DB6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506C2D">
        <w:rPr>
          <w:rFonts w:ascii="Times New Roman" w:hAnsi="Times New Roman"/>
          <w:b w:val="0"/>
          <w:i w:val="0"/>
        </w:rPr>
        <w:t>1</w:t>
      </w:r>
      <w:r w:rsidR="009E59A8" w:rsidRPr="00506C2D">
        <w:rPr>
          <w:rFonts w:ascii="Times New Roman" w:hAnsi="Times New Roman"/>
          <w:b w:val="0"/>
          <w:i w:val="0"/>
        </w:rPr>
        <w:t>5</w:t>
      </w:r>
      <w:r w:rsidRPr="00506C2D">
        <w:rPr>
          <w:rFonts w:ascii="Times New Roman" w:hAnsi="Times New Roman"/>
          <w:b w:val="0"/>
          <w:i w:val="0"/>
        </w:rPr>
        <w:t xml:space="preserve">. </w:t>
      </w:r>
      <w:r w:rsidR="00C5691C" w:rsidRPr="00506C2D">
        <w:rPr>
          <w:rFonts w:ascii="Times New Roman" w:hAnsi="Times New Roman"/>
          <w:b w:val="0"/>
          <w:i w:val="0"/>
        </w:rPr>
        <w:t xml:space="preserve">Структура тарифов и </w:t>
      </w:r>
      <w:proofErr w:type="spellStart"/>
      <w:r w:rsidR="00C5691C" w:rsidRPr="00506C2D">
        <w:rPr>
          <w:rFonts w:ascii="Times New Roman" w:hAnsi="Times New Roman"/>
          <w:b w:val="0"/>
          <w:i w:val="0"/>
        </w:rPr>
        <w:t>подушевых</w:t>
      </w:r>
      <w:proofErr w:type="spellEnd"/>
      <w:r w:rsidR="00C5691C" w:rsidRPr="00506C2D">
        <w:rPr>
          <w:rFonts w:ascii="Times New Roman" w:hAnsi="Times New Roman"/>
          <w:b w:val="0"/>
          <w:i w:val="0"/>
        </w:rPr>
        <w:t xml:space="preserve"> норма</w:t>
      </w:r>
      <w:r w:rsidR="00975265" w:rsidRPr="00506C2D">
        <w:rPr>
          <w:rFonts w:ascii="Times New Roman" w:hAnsi="Times New Roman"/>
          <w:b w:val="0"/>
          <w:i w:val="0"/>
        </w:rPr>
        <w:t>тивов, утвержденных настоящим С</w:t>
      </w:r>
      <w:r w:rsidR="00C5691C" w:rsidRPr="00506C2D">
        <w:rPr>
          <w:rFonts w:ascii="Times New Roman" w:hAnsi="Times New Roman"/>
          <w:b w:val="0"/>
          <w:i w:val="0"/>
        </w:rPr>
        <w:t xml:space="preserve">оглашением,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="00DB0768" w:rsidRPr="00506C2D">
        <w:rPr>
          <w:rFonts w:ascii="Times New Roman" w:hAnsi="Times New Roman"/>
          <w:b w:val="0"/>
          <w:i w:val="0"/>
        </w:rPr>
        <w:t xml:space="preserve">включая расходы на техническое обслуживание и ремонт основных средств, </w:t>
      </w:r>
      <w:r w:rsidR="00C5691C" w:rsidRPr="00506C2D">
        <w:rPr>
          <w:rFonts w:ascii="Times New Roman" w:hAnsi="Times New Roman"/>
          <w:b w:val="0"/>
          <w:i w:val="0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</w:t>
      </w:r>
      <w:r w:rsidR="00DB0768" w:rsidRPr="00506C2D">
        <w:rPr>
          <w:rFonts w:ascii="Times New Roman" w:hAnsi="Times New Roman"/>
          <w:b w:val="0"/>
          <w:i w:val="0"/>
        </w:rPr>
        <w:t>четырехсот</w:t>
      </w:r>
      <w:r w:rsidR="00C5691C" w:rsidRPr="00506C2D">
        <w:rPr>
          <w:rFonts w:ascii="Times New Roman" w:hAnsi="Times New Roman"/>
          <w:b w:val="0"/>
          <w:i w:val="0"/>
        </w:rPr>
        <w:t xml:space="preserve"> тысяч рублей за единицу</w:t>
      </w:r>
      <w:r w:rsidR="006055C5" w:rsidRPr="00506C2D">
        <w:rPr>
          <w:rFonts w:ascii="Times New Roman" w:hAnsi="Times New Roman"/>
          <w:b w:val="0"/>
          <w:i w:val="0"/>
        </w:rPr>
        <w:t>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3F0695" w:rsidRPr="00506C2D" w:rsidRDefault="00C5691C" w:rsidP="00D478F0">
      <w:pPr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 части расходов на заработную плату тарифы и </w:t>
      </w:r>
      <w:proofErr w:type="spellStart"/>
      <w:r w:rsidRPr="00506C2D">
        <w:rPr>
          <w:sz w:val="28"/>
          <w:szCs w:val="28"/>
        </w:rPr>
        <w:t>подушевые</w:t>
      </w:r>
      <w:proofErr w:type="spellEnd"/>
      <w:r w:rsidRPr="00506C2D">
        <w:rPr>
          <w:sz w:val="28"/>
          <w:szCs w:val="28"/>
        </w:rPr>
        <w:t xml:space="preserve"> нормативы включают в себя финансовое обеспечение денежных выплат стимулирующего характера, в том числе денежные выплаты: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pacing w:val="-4"/>
          <w:sz w:val="28"/>
          <w:szCs w:val="28"/>
        </w:rPr>
        <w:t>медицинским работникам фельдшерско-акушерских пунктов</w:t>
      </w:r>
      <w:r w:rsidRPr="00506C2D">
        <w:rPr>
          <w:sz w:val="28"/>
          <w:szCs w:val="28"/>
        </w:rPr>
        <w:t xml:space="preserve">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F0695" w:rsidRPr="00506C2D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врачам, фельдшерам и медицинским сестрам медицинских организаций и подразделений скорой медицинской помощи за оказанную скорую медицинскую </w:t>
      </w:r>
      <w:r w:rsidRPr="00506C2D">
        <w:rPr>
          <w:sz w:val="28"/>
          <w:szCs w:val="28"/>
        </w:rPr>
        <w:lastRenderedPageBreak/>
        <w:t>помощь вне медицинской организации;</w:t>
      </w:r>
    </w:p>
    <w:p w:rsidR="001150B2" w:rsidRPr="00506C2D" w:rsidRDefault="003F0695" w:rsidP="00343D1E">
      <w:pPr>
        <w:widowControl w:val="0"/>
        <w:spacing w:line="242" w:lineRule="auto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 xml:space="preserve">врачам-специалистам за оказанную медицинскую помощь в </w:t>
      </w:r>
      <w:r w:rsidR="00161198" w:rsidRPr="00506C2D">
        <w:rPr>
          <w:sz w:val="28"/>
          <w:szCs w:val="28"/>
        </w:rPr>
        <w:t>а</w:t>
      </w:r>
      <w:r w:rsidRPr="00506C2D">
        <w:rPr>
          <w:sz w:val="28"/>
          <w:szCs w:val="28"/>
        </w:rPr>
        <w:t>мбулаторных условиях.</w:t>
      </w:r>
    </w:p>
    <w:p w:rsidR="00C5691C" w:rsidRPr="00506C2D" w:rsidRDefault="00C5691C" w:rsidP="00343D1E">
      <w:pPr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Т</w:t>
      </w:r>
      <w:r w:rsidRPr="00506C2D">
        <w:rPr>
          <w:bCs/>
          <w:sz w:val="28"/>
          <w:szCs w:val="28"/>
        </w:rPr>
        <w:t xml:space="preserve">арифы на оплату </w:t>
      </w:r>
      <w:r w:rsidRPr="00506C2D">
        <w:rPr>
          <w:sz w:val="28"/>
          <w:szCs w:val="28"/>
        </w:rPr>
        <w:t xml:space="preserve">высокотехнологичной медицинской помощи включают в себя, в том числе, расходы на приобретение основных средств. </w:t>
      </w:r>
    </w:p>
    <w:p w:rsidR="00711E30" w:rsidRPr="00506C2D" w:rsidRDefault="00C5691C" w:rsidP="00D478F0">
      <w:pPr>
        <w:ind w:firstLine="708"/>
        <w:jc w:val="both"/>
      </w:pPr>
      <w:r w:rsidRPr="00506C2D">
        <w:rPr>
          <w:sz w:val="28"/>
          <w:szCs w:val="28"/>
        </w:rPr>
        <w:t xml:space="preserve">Тариф на заместительную почечную терапию методом гемодиализа включает в себя, в том числе, расходы на транспортировку пациентов до места проведения гемодиализа и обратно, обеспеченные за счет платежей из областного бюджета, уплачиваемых в бюджет территориального фонда обязательного медицинского страхования </w:t>
      </w:r>
      <w:r w:rsidR="006026BF" w:rsidRPr="00506C2D">
        <w:rPr>
          <w:sz w:val="28"/>
          <w:szCs w:val="28"/>
        </w:rPr>
        <w:t>финансовое обеспечение дополнительных видов и условий оказания медицинской помощи, не установленных</w:t>
      </w:r>
      <w:r w:rsidR="006026BF" w:rsidRPr="00506C2D">
        <w:t xml:space="preserve"> </w:t>
      </w:r>
      <w:r w:rsidR="006026BF" w:rsidRPr="00506C2D">
        <w:rPr>
          <w:sz w:val="28"/>
          <w:szCs w:val="28"/>
        </w:rPr>
        <w:t>базовой программой обязательного медицинского страхования.</w:t>
      </w:r>
    </w:p>
    <w:p w:rsidR="003504C0" w:rsidRPr="00506C2D" w:rsidRDefault="00FB6946" w:rsidP="00711E30">
      <w:pPr>
        <w:pStyle w:val="1"/>
        <w:spacing w:before="240" w:after="0" w:line="242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506C2D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AE52B8" w:rsidRPr="00506C2D">
        <w:rPr>
          <w:rFonts w:ascii="Times New Roman" w:hAnsi="Times New Roman"/>
          <w:color w:val="auto"/>
          <w:sz w:val="28"/>
          <w:szCs w:val="28"/>
          <w:lang w:val="en-US"/>
        </w:rPr>
        <w:t>V</w:t>
      </w:r>
      <w:r w:rsidR="000A5AE2" w:rsidRPr="00506C2D">
        <w:rPr>
          <w:rFonts w:ascii="Times New Roman" w:hAnsi="Times New Roman"/>
          <w:color w:val="auto"/>
          <w:sz w:val="28"/>
          <w:szCs w:val="28"/>
        </w:rPr>
        <w:t>.</w:t>
      </w:r>
      <w:r w:rsidR="000A5AE2" w:rsidRPr="00506C2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504C0" w:rsidRPr="00506C2D">
        <w:rPr>
          <w:rFonts w:ascii="Times New Roman" w:hAnsi="Times New Roman"/>
          <w:color w:val="auto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</w:t>
      </w:r>
      <w:r w:rsidR="003504C0" w:rsidRPr="00506C2D">
        <w:rPr>
          <w:rFonts w:ascii="Times New Roman" w:hAnsi="Times New Roman"/>
          <w:color w:val="auto"/>
          <w:spacing w:val="-4"/>
          <w:sz w:val="28"/>
          <w:szCs w:val="28"/>
        </w:rPr>
        <w:t>помощи ненадлежащего качества</w:t>
      </w:r>
    </w:p>
    <w:p w:rsidR="00990A89" w:rsidRPr="00506C2D" w:rsidRDefault="0092698E" w:rsidP="00D478F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pacing w:val="-4"/>
          <w:sz w:val="28"/>
          <w:szCs w:val="28"/>
        </w:rPr>
        <w:t xml:space="preserve">В целях реализации </w:t>
      </w:r>
      <w:r w:rsidR="00EA675B" w:rsidRPr="00506C2D">
        <w:rPr>
          <w:bCs/>
          <w:spacing w:val="-4"/>
          <w:sz w:val="28"/>
          <w:szCs w:val="28"/>
        </w:rPr>
        <w:t xml:space="preserve">пп. 208-212 приказа Минздрава России от 21 августа </w:t>
      </w:r>
      <w:r w:rsidR="00971E92" w:rsidRPr="00506C2D">
        <w:rPr>
          <w:bCs/>
          <w:spacing w:val="-4"/>
          <w:sz w:val="28"/>
          <w:szCs w:val="28"/>
        </w:rPr>
        <w:t>202</w:t>
      </w:r>
      <w:r w:rsidR="00800930" w:rsidRPr="00506C2D">
        <w:rPr>
          <w:bCs/>
          <w:spacing w:val="-4"/>
          <w:sz w:val="28"/>
          <w:szCs w:val="28"/>
        </w:rPr>
        <w:t>5</w:t>
      </w:r>
      <w:r w:rsidR="00EA675B" w:rsidRPr="00506C2D">
        <w:rPr>
          <w:bCs/>
          <w:spacing w:val="-4"/>
          <w:sz w:val="28"/>
          <w:szCs w:val="28"/>
        </w:rPr>
        <w:t xml:space="preserve"> г. № 496н</w:t>
      </w:r>
      <w:r w:rsidRPr="00506C2D">
        <w:rPr>
          <w:sz w:val="28"/>
          <w:szCs w:val="28"/>
        </w:rPr>
        <w:t xml:space="preserve"> «Об утверждении правил обязательного медицинского страхования», приказа Минздрава России от 19.03.2021г.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настоящим Соглашением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рамках отношений по договору на оказание и оплату медицинской помощи по обязательному медицинскому страхованию в соответствии с приложением 9 к настоящему Соглашению</w:t>
      </w:r>
      <w:r w:rsidR="00DE77EA" w:rsidRPr="00506C2D">
        <w:rPr>
          <w:sz w:val="28"/>
          <w:szCs w:val="28"/>
        </w:rPr>
        <w:t>.</w:t>
      </w:r>
    </w:p>
    <w:p w:rsidR="002A31FB" w:rsidRPr="00506C2D" w:rsidRDefault="00FB6946" w:rsidP="00D478F0">
      <w:pPr>
        <w:pStyle w:val="1"/>
        <w:ind w:firstLine="708"/>
        <w:jc w:val="left"/>
        <w:rPr>
          <w:rFonts w:ascii="Times New Roman" w:hAnsi="Times New Roman"/>
          <w:bCs w:val="0"/>
          <w:color w:val="auto"/>
          <w:sz w:val="28"/>
          <w:szCs w:val="28"/>
        </w:rPr>
      </w:pPr>
      <w:r w:rsidRPr="00506C2D">
        <w:rPr>
          <w:rFonts w:ascii="Times New Roman" w:hAnsi="Times New Roman"/>
          <w:bCs w:val="0"/>
          <w:color w:val="auto"/>
          <w:sz w:val="28"/>
          <w:szCs w:val="28"/>
          <w:lang w:val="en-US"/>
        </w:rPr>
        <w:t>V</w:t>
      </w:r>
      <w:r w:rsidR="001B2DF7" w:rsidRPr="00506C2D">
        <w:rPr>
          <w:rFonts w:ascii="Times New Roman" w:hAnsi="Times New Roman"/>
          <w:bCs w:val="0"/>
          <w:color w:val="auto"/>
          <w:sz w:val="28"/>
          <w:szCs w:val="28"/>
        </w:rPr>
        <w:t>.</w:t>
      </w:r>
      <w:r w:rsidR="00F530C5" w:rsidRPr="00506C2D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2A31FB" w:rsidRPr="00506C2D">
        <w:rPr>
          <w:rFonts w:ascii="Times New Roman" w:hAnsi="Times New Roman"/>
          <w:bCs w:val="0"/>
          <w:color w:val="auto"/>
          <w:sz w:val="28"/>
          <w:szCs w:val="28"/>
        </w:rPr>
        <w:t>Заключительные положения</w:t>
      </w:r>
      <w:r w:rsidR="00746E4E" w:rsidRPr="00506C2D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</w:p>
    <w:p w:rsidR="00DE77EA" w:rsidRPr="00506C2D" w:rsidRDefault="00DE77EA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bCs/>
          <w:sz w:val="28"/>
          <w:szCs w:val="28"/>
        </w:rPr>
        <w:t>1</w:t>
      </w:r>
      <w:r w:rsidR="00B10182" w:rsidRPr="00506C2D">
        <w:rPr>
          <w:bCs/>
          <w:sz w:val="28"/>
          <w:szCs w:val="28"/>
        </w:rPr>
        <w:t>6</w:t>
      </w:r>
      <w:r w:rsidRPr="00506C2D">
        <w:rPr>
          <w:bCs/>
          <w:sz w:val="28"/>
          <w:szCs w:val="28"/>
        </w:rPr>
        <w:t xml:space="preserve">. </w:t>
      </w:r>
      <w:r w:rsidR="009C5DAC" w:rsidRPr="00506C2D">
        <w:rPr>
          <w:bCs/>
          <w:sz w:val="28"/>
          <w:szCs w:val="28"/>
        </w:rPr>
        <w:t>С</w:t>
      </w:r>
      <w:r w:rsidRPr="00506C2D">
        <w:rPr>
          <w:sz w:val="28"/>
          <w:szCs w:val="28"/>
        </w:rPr>
        <w:t xml:space="preserve">оглашение вступает в силу с 1 января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года и действует до окончания расчетов за медицинскую помощь, оказанную в период с 1 января по 31 декабря </w:t>
      </w:r>
      <w:r w:rsidR="00971E92" w:rsidRPr="00506C2D">
        <w:rPr>
          <w:sz w:val="28"/>
          <w:szCs w:val="28"/>
        </w:rPr>
        <w:t>2026</w:t>
      </w:r>
      <w:r w:rsidRPr="00506C2D">
        <w:rPr>
          <w:sz w:val="28"/>
          <w:szCs w:val="28"/>
        </w:rPr>
        <w:t xml:space="preserve"> года.</w:t>
      </w:r>
    </w:p>
    <w:p w:rsidR="00DE77EA" w:rsidRPr="00506C2D" w:rsidRDefault="00B10182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17</w:t>
      </w:r>
      <w:r w:rsidR="00DE77EA" w:rsidRPr="00506C2D">
        <w:rPr>
          <w:sz w:val="28"/>
          <w:szCs w:val="28"/>
        </w:rPr>
        <w:t xml:space="preserve">.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 xml:space="preserve">оглашение может быть изменено или дополнено по соглашению сторон. Изменения и дополнения оформляются в письменной форме и являются неотъемлемой частью настоящего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>оглашения с момента их подписания сторонами.</w:t>
      </w:r>
    </w:p>
    <w:p w:rsidR="00DE77EA" w:rsidRPr="00506C2D" w:rsidRDefault="00B10182" w:rsidP="00A474A2">
      <w:pPr>
        <w:spacing w:line="242" w:lineRule="auto"/>
        <w:ind w:firstLine="708"/>
        <w:jc w:val="both"/>
        <w:rPr>
          <w:b/>
          <w:bCs/>
          <w:sz w:val="28"/>
          <w:szCs w:val="28"/>
        </w:rPr>
      </w:pPr>
      <w:r w:rsidRPr="00506C2D">
        <w:rPr>
          <w:sz w:val="28"/>
          <w:szCs w:val="28"/>
        </w:rPr>
        <w:t>1</w:t>
      </w:r>
      <w:r w:rsidR="00E67B5D" w:rsidRPr="00506C2D">
        <w:rPr>
          <w:sz w:val="28"/>
          <w:szCs w:val="28"/>
        </w:rPr>
        <w:t>8</w:t>
      </w:r>
      <w:r w:rsidR="00DE77EA" w:rsidRPr="00506C2D">
        <w:rPr>
          <w:sz w:val="28"/>
          <w:szCs w:val="28"/>
        </w:rPr>
        <w:t xml:space="preserve">. Все приложения к настоящему </w:t>
      </w:r>
      <w:r w:rsidR="009C5DAC" w:rsidRPr="00506C2D">
        <w:rPr>
          <w:sz w:val="28"/>
          <w:szCs w:val="28"/>
        </w:rPr>
        <w:t>С</w:t>
      </w:r>
      <w:r w:rsidR="00DE77EA" w:rsidRPr="00506C2D">
        <w:rPr>
          <w:sz w:val="28"/>
          <w:szCs w:val="28"/>
        </w:rPr>
        <w:t>оглашению являются его неотъемлемой частью.</w:t>
      </w:r>
    </w:p>
    <w:p w:rsidR="0056508A" w:rsidRPr="00506C2D" w:rsidRDefault="0056508A" w:rsidP="00207F26">
      <w:pPr>
        <w:widowControl w:val="0"/>
        <w:autoSpaceDE w:val="0"/>
        <w:autoSpaceDN w:val="0"/>
        <w:adjustRightInd w:val="0"/>
        <w:ind w:left="2680" w:firstLine="709"/>
        <w:rPr>
          <w:b/>
          <w:bCs/>
          <w:sz w:val="28"/>
          <w:szCs w:val="28"/>
        </w:rPr>
      </w:pPr>
    </w:p>
    <w:p w:rsidR="00221761" w:rsidRPr="00506C2D" w:rsidRDefault="00221761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D3168" w:rsidRPr="00506C2D" w:rsidRDefault="004D3168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4D3168" w:rsidRPr="00506C2D" w:rsidRDefault="004D3168" w:rsidP="00A474A2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0077DC" w:rsidRPr="00506C2D" w:rsidRDefault="000077DC" w:rsidP="004D3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06C2D">
        <w:rPr>
          <w:b/>
          <w:bCs/>
          <w:sz w:val="28"/>
          <w:szCs w:val="28"/>
        </w:rPr>
        <w:lastRenderedPageBreak/>
        <w:t>Подписи сторон:</w:t>
      </w:r>
    </w:p>
    <w:p w:rsidR="00F055C9" w:rsidRPr="00506C2D" w:rsidRDefault="00F055C9" w:rsidP="005650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От Министерства здравоохранения области:</w:t>
      </w: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Исполняющий обязанности министра</w:t>
      </w:r>
    </w:p>
    <w:p w:rsidR="00C92FBD" w:rsidRPr="00506C2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6C2D">
        <w:rPr>
          <w:sz w:val="28"/>
          <w:szCs w:val="28"/>
        </w:rPr>
        <w:t>здравоохранения Оренбургской области</w:t>
      </w:r>
      <w:r w:rsidRPr="00506C2D">
        <w:rPr>
          <w:sz w:val="28"/>
          <w:szCs w:val="28"/>
        </w:rPr>
        <w:tab/>
        <w:t xml:space="preserve">                                 А.П. Шатилов</w:t>
      </w:r>
      <w:r w:rsidRPr="00506C2D">
        <w:rPr>
          <w:sz w:val="28"/>
          <w:szCs w:val="28"/>
        </w:rPr>
        <w:tab/>
        <w:t xml:space="preserve">                                                    </w:t>
      </w:r>
    </w:p>
    <w:p w:rsidR="00C92FB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2FBD" w:rsidRDefault="00C92FBD" w:rsidP="00C92FB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 </w:t>
      </w:r>
    </w:p>
    <w:p w:rsidR="00C235E9" w:rsidRPr="005859C5" w:rsidRDefault="00C235E9" w:rsidP="00A855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6F28" w:rsidRPr="005859C5" w:rsidRDefault="00836F28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077DC" w:rsidRPr="005859C5" w:rsidRDefault="000077DC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От ТФОМС Оренбургской области:</w:t>
      </w:r>
    </w:p>
    <w:p w:rsidR="00C05568" w:rsidRPr="005859C5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7DC" w:rsidRPr="005859C5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Д</w:t>
      </w:r>
      <w:r w:rsidR="000077DC" w:rsidRPr="005859C5">
        <w:rPr>
          <w:sz w:val="28"/>
          <w:szCs w:val="28"/>
        </w:rPr>
        <w:t>иректор</w:t>
      </w:r>
      <w:r w:rsidR="00B10182" w:rsidRPr="005859C5">
        <w:rPr>
          <w:sz w:val="28"/>
          <w:szCs w:val="28"/>
        </w:rPr>
        <w:tab/>
      </w:r>
      <w:r w:rsidR="000077DC" w:rsidRPr="005859C5">
        <w:rPr>
          <w:sz w:val="28"/>
          <w:szCs w:val="28"/>
        </w:rPr>
        <w:tab/>
      </w:r>
      <w:r w:rsidR="000077DC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</w:r>
      <w:r w:rsidR="00B10182" w:rsidRPr="005859C5">
        <w:rPr>
          <w:sz w:val="28"/>
          <w:szCs w:val="28"/>
        </w:rPr>
        <w:tab/>
        <w:t xml:space="preserve">         </w:t>
      </w:r>
      <w:r w:rsidR="00654FE5" w:rsidRPr="005859C5">
        <w:rPr>
          <w:sz w:val="28"/>
          <w:szCs w:val="28"/>
        </w:rPr>
        <w:t>В.В.</w:t>
      </w:r>
      <w:r w:rsidR="00B10182" w:rsidRPr="005859C5">
        <w:rPr>
          <w:sz w:val="28"/>
          <w:szCs w:val="28"/>
        </w:rPr>
        <w:t xml:space="preserve"> </w:t>
      </w:r>
      <w:r w:rsidR="00654FE5" w:rsidRPr="005859C5">
        <w:rPr>
          <w:sz w:val="28"/>
          <w:szCs w:val="28"/>
        </w:rPr>
        <w:t>Марковская</w:t>
      </w:r>
    </w:p>
    <w:p w:rsidR="000077DC" w:rsidRPr="005859C5" w:rsidRDefault="000077DC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М.П.</w:t>
      </w:r>
    </w:p>
    <w:p w:rsidR="00C235E9" w:rsidRPr="005859C5" w:rsidRDefault="00C235E9" w:rsidP="00C05568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235E9" w:rsidRPr="005859C5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235E9" w:rsidRPr="005859C5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F366C7" w:rsidRPr="005859C5" w:rsidRDefault="004F3041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5859C5">
        <w:rPr>
          <w:sz w:val="28"/>
          <w:szCs w:val="28"/>
        </w:rPr>
        <w:t>От</w:t>
      </w:r>
      <w:r w:rsidR="00F366C7" w:rsidRPr="005859C5">
        <w:rPr>
          <w:sz w:val="28"/>
          <w:szCs w:val="28"/>
        </w:rPr>
        <w:t xml:space="preserve"> профессиональных союзов медицинских работников или их объединений (ассоциаций):</w:t>
      </w:r>
    </w:p>
    <w:p w:rsidR="00C235E9" w:rsidRPr="005859C5" w:rsidRDefault="00C235E9" w:rsidP="00207F26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Председатель Оренбургской областной</w:t>
      </w: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организации профсоюза работников</w:t>
      </w:r>
    </w:p>
    <w:p w:rsidR="00F366C7" w:rsidRPr="005859C5" w:rsidRDefault="00F366C7" w:rsidP="003B6E5E">
      <w:pPr>
        <w:widowControl w:val="0"/>
        <w:tabs>
          <w:tab w:val="left" w:pos="76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здравоохранения Российской Федерации</w:t>
      </w:r>
      <w:r w:rsidR="003B6E5E" w:rsidRPr="005859C5">
        <w:rPr>
          <w:sz w:val="28"/>
          <w:szCs w:val="28"/>
        </w:rPr>
        <w:tab/>
        <w:t xml:space="preserve">  </w:t>
      </w:r>
      <w:r w:rsidR="00B10182" w:rsidRPr="005859C5">
        <w:rPr>
          <w:sz w:val="28"/>
          <w:szCs w:val="28"/>
        </w:rPr>
        <w:t xml:space="preserve"> </w:t>
      </w:r>
      <w:r w:rsidR="003B6E5E" w:rsidRPr="005859C5">
        <w:rPr>
          <w:sz w:val="28"/>
          <w:szCs w:val="28"/>
        </w:rPr>
        <w:t xml:space="preserve">     </w:t>
      </w:r>
      <w:r w:rsidR="00E20D9B" w:rsidRPr="005859C5">
        <w:rPr>
          <w:sz w:val="28"/>
          <w:szCs w:val="28"/>
        </w:rPr>
        <w:t>В</w:t>
      </w:r>
      <w:r w:rsidRPr="005859C5">
        <w:rPr>
          <w:sz w:val="28"/>
          <w:szCs w:val="28"/>
        </w:rPr>
        <w:t>.</w:t>
      </w:r>
      <w:r w:rsidR="00E20D9B" w:rsidRPr="005859C5">
        <w:rPr>
          <w:sz w:val="28"/>
          <w:szCs w:val="28"/>
        </w:rPr>
        <w:t>В. Карпец</w:t>
      </w:r>
    </w:p>
    <w:p w:rsidR="00F366C7" w:rsidRPr="005859C5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М.П. </w:t>
      </w:r>
    </w:p>
    <w:p w:rsidR="00027EEC" w:rsidRPr="005859C5" w:rsidRDefault="00027EEC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1828" w:rsidRDefault="00341828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От медицинских профессиональных некоммерческих организаций:</w:t>
      </w:r>
    </w:p>
    <w:p w:rsidR="004055BA" w:rsidRPr="005859C5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Член Оренбургского регионального 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отделения общероссийской 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 xml:space="preserve">общественной организации «Российская </w:t>
      </w:r>
    </w:p>
    <w:p w:rsidR="004055BA" w:rsidRPr="005859C5" w:rsidRDefault="004055BA" w:rsidP="003B6E5E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859C5">
        <w:rPr>
          <w:sz w:val="28"/>
          <w:szCs w:val="28"/>
        </w:rPr>
        <w:t>медицинская ассоциация»</w:t>
      </w:r>
      <w:r w:rsidRPr="005859C5">
        <w:rPr>
          <w:sz w:val="28"/>
          <w:szCs w:val="28"/>
        </w:rPr>
        <w:tab/>
      </w:r>
      <w:r w:rsidRPr="005859C5">
        <w:rPr>
          <w:sz w:val="28"/>
          <w:szCs w:val="28"/>
        </w:rPr>
        <w:tab/>
        <w:t xml:space="preserve">                         </w:t>
      </w:r>
      <w:r w:rsidR="003B6E5E" w:rsidRPr="005859C5">
        <w:rPr>
          <w:sz w:val="28"/>
          <w:szCs w:val="28"/>
        </w:rPr>
        <w:t xml:space="preserve"> </w:t>
      </w:r>
      <w:r w:rsidRPr="005859C5">
        <w:rPr>
          <w:sz w:val="28"/>
          <w:szCs w:val="28"/>
        </w:rPr>
        <w:t xml:space="preserve">  </w:t>
      </w:r>
      <w:r w:rsidR="009C5DAC" w:rsidRPr="005859C5">
        <w:rPr>
          <w:sz w:val="28"/>
          <w:szCs w:val="28"/>
        </w:rPr>
        <w:t xml:space="preserve">            </w:t>
      </w:r>
      <w:r w:rsidRPr="005859C5">
        <w:rPr>
          <w:sz w:val="28"/>
          <w:szCs w:val="28"/>
        </w:rPr>
        <w:t xml:space="preserve"> С.В. Гречихина</w:t>
      </w:r>
    </w:p>
    <w:p w:rsidR="004055BA" w:rsidRPr="005859C5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9C5">
        <w:rPr>
          <w:sz w:val="28"/>
          <w:szCs w:val="28"/>
        </w:rPr>
        <w:t>М.П.</w:t>
      </w:r>
    </w:p>
    <w:p w:rsidR="009C5DAC" w:rsidRPr="005859C5" w:rsidRDefault="009C5DAC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6F28" w:rsidRPr="005859C5" w:rsidRDefault="00836F28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Pr="005859C5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5859C5" w:rsidRDefault="009C5DAC" w:rsidP="009C5DAC">
      <w:pPr>
        <w:ind w:firstLine="709"/>
        <w:rPr>
          <w:sz w:val="28"/>
          <w:szCs w:val="28"/>
        </w:rPr>
      </w:pPr>
      <w:r w:rsidRPr="005859C5">
        <w:rPr>
          <w:sz w:val="28"/>
          <w:szCs w:val="28"/>
        </w:rPr>
        <w:t>От с</w:t>
      </w:r>
      <w:r w:rsidR="004055BA" w:rsidRPr="005859C5">
        <w:rPr>
          <w:sz w:val="28"/>
          <w:szCs w:val="28"/>
        </w:rPr>
        <w:t xml:space="preserve">траховых медицинских организаций:   </w:t>
      </w:r>
    </w:p>
    <w:p w:rsidR="004055BA" w:rsidRPr="005859C5" w:rsidRDefault="004055BA" w:rsidP="009C5DAC">
      <w:pPr>
        <w:ind w:firstLine="709"/>
        <w:rPr>
          <w:sz w:val="28"/>
          <w:szCs w:val="28"/>
        </w:rPr>
      </w:pPr>
    </w:p>
    <w:p w:rsidR="004055BA" w:rsidRPr="005859C5" w:rsidRDefault="004055BA" w:rsidP="009C5DAC">
      <w:pPr>
        <w:ind w:firstLine="709"/>
        <w:rPr>
          <w:sz w:val="28"/>
          <w:szCs w:val="28"/>
        </w:rPr>
      </w:pPr>
      <w:r w:rsidRPr="005859C5">
        <w:rPr>
          <w:sz w:val="28"/>
          <w:szCs w:val="28"/>
        </w:rPr>
        <w:t xml:space="preserve">Директор Оренбургского филиала </w:t>
      </w:r>
    </w:p>
    <w:p w:rsidR="004055BA" w:rsidRPr="005859C5" w:rsidRDefault="004055BA" w:rsidP="003B6E5E">
      <w:pPr>
        <w:ind w:firstLine="709"/>
        <w:jc w:val="right"/>
        <w:rPr>
          <w:sz w:val="28"/>
          <w:szCs w:val="28"/>
        </w:rPr>
      </w:pPr>
      <w:r w:rsidRPr="005859C5">
        <w:rPr>
          <w:sz w:val="28"/>
          <w:szCs w:val="28"/>
        </w:rPr>
        <w:t>АО «Страховая компания «</w:t>
      </w:r>
      <w:r w:rsidR="009C5DAC" w:rsidRPr="005859C5">
        <w:rPr>
          <w:sz w:val="28"/>
          <w:szCs w:val="28"/>
        </w:rPr>
        <w:t>СОГАЗ</w:t>
      </w:r>
      <w:r w:rsidRPr="005859C5">
        <w:rPr>
          <w:sz w:val="28"/>
          <w:szCs w:val="28"/>
        </w:rPr>
        <w:t>-</w:t>
      </w:r>
      <w:proofErr w:type="gramStart"/>
      <w:r w:rsidRPr="005859C5">
        <w:rPr>
          <w:sz w:val="28"/>
          <w:szCs w:val="28"/>
        </w:rPr>
        <w:t xml:space="preserve">Мед»   </w:t>
      </w:r>
      <w:proofErr w:type="gramEnd"/>
      <w:r w:rsidRPr="005859C5">
        <w:rPr>
          <w:sz w:val="28"/>
          <w:szCs w:val="28"/>
        </w:rPr>
        <w:t xml:space="preserve">     </w:t>
      </w:r>
      <w:r w:rsidR="009C5DAC" w:rsidRPr="005859C5">
        <w:rPr>
          <w:sz w:val="28"/>
          <w:szCs w:val="28"/>
        </w:rPr>
        <w:t xml:space="preserve">                           </w:t>
      </w:r>
      <w:r w:rsidRPr="005859C5">
        <w:rPr>
          <w:sz w:val="28"/>
          <w:szCs w:val="28"/>
        </w:rPr>
        <w:t xml:space="preserve">    Т.В.</w:t>
      </w:r>
      <w:r w:rsidR="009C5DAC" w:rsidRPr="005859C5">
        <w:rPr>
          <w:sz w:val="28"/>
          <w:szCs w:val="28"/>
        </w:rPr>
        <w:t xml:space="preserve"> </w:t>
      </w:r>
      <w:r w:rsidRPr="005859C5">
        <w:rPr>
          <w:sz w:val="28"/>
          <w:szCs w:val="28"/>
        </w:rPr>
        <w:t>Малая</w:t>
      </w:r>
    </w:p>
    <w:p w:rsidR="004055BA" w:rsidRPr="005859C5" w:rsidRDefault="004055BA" w:rsidP="00A474A2">
      <w:pPr>
        <w:ind w:firstLine="709"/>
      </w:pPr>
      <w:r w:rsidRPr="005859C5">
        <w:rPr>
          <w:sz w:val="28"/>
          <w:szCs w:val="28"/>
        </w:rPr>
        <w:t>М.П.</w:t>
      </w:r>
    </w:p>
    <w:sectPr w:rsidR="004055BA" w:rsidRPr="005859C5" w:rsidSect="00E15CA3">
      <w:headerReference w:type="even" r:id="rId9"/>
      <w:footerReference w:type="default" r:id="rId10"/>
      <w:pgSz w:w="11906" w:h="16838"/>
      <w:pgMar w:top="993" w:right="746" w:bottom="568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DFF" w:rsidRDefault="00711DFF">
      <w:r>
        <w:separator/>
      </w:r>
    </w:p>
  </w:endnote>
  <w:endnote w:type="continuationSeparator" w:id="0">
    <w:p w:rsidR="00711DFF" w:rsidRDefault="0071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DFF" w:rsidRDefault="00711DFF" w:rsidP="00711E30">
    <w:pPr>
      <w:pStyle w:val="ad"/>
      <w:jc w:val="center"/>
    </w:pPr>
  </w:p>
  <w:p w:rsidR="00711DFF" w:rsidRDefault="00711DFF" w:rsidP="00711E3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06C2D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DFF" w:rsidRDefault="00711DFF">
      <w:r>
        <w:rPr>
          <w:rStyle w:val="a6"/>
        </w:rPr>
        <w:fldChar w:fldCharType="begin"/>
      </w:r>
      <w:r>
        <w:rPr>
          <w:rStyle w:val="a6"/>
        </w:rPr>
        <w:instrText xml:space="preserve"> NUMPAGES </w:instrText>
      </w:r>
      <w:r>
        <w:rPr>
          <w:rStyle w:val="a6"/>
        </w:rPr>
        <w:fldChar w:fldCharType="separate"/>
      </w:r>
      <w:r>
        <w:rPr>
          <w:rStyle w:val="a6"/>
          <w:noProof/>
        </w:rPr>
        <w:t>38</w:t>
      </w:r>
      <w:r>
        <w:rPr>
          <w:rStyle w:val="a6"/>
        </w:rPr>
        <w:fldChar w:fldCharType="end"/>
      </w:r>
      <w:r>
        <w:separator/>
      </w:r>
    </w:p>
  </w:footnote>
  <w:footnote w:type="continuationSeparator" w:id="0">
    <w:p w:rsidR="00711DFF" w:rsidRDefault="0071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DFF" w:rsidRDefault="00711DFF" w:rsidP="006142D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711DFF" w:rsidRDefault="00711D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667814"/>
    <w:multiLevelType w:val="hybridMultilevel"/>
    <w:tmpl w:val="C49413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5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5BF"/>
    <w:rsid w:val="00000850"/>
    <w:rsid w:val="00000FF8"/>
    <w:rsid w:val="00001D82"/>
    <w:rsid w:val="00003E0A"/>
    <w:rsid w:val="00003FC5"/>
    <w:rsid w:val="000048E0"/>
    <w:rsid w:val="00006721"/>
    <w:rsid w:val="00007118"/>
    <w:rsid w:val="000077DC"/>
    <w:rsid w:val="00007B96"/>
    <w:rsid w:val="00007FA8"/>
    <w:rsid w:val="00010131"/>
    <w:rsid w:val="000107A1"/>
    <w:rsid w:val="00010B79"/>
    <w:rsid w:val="00010DB3"/>
    <w:rsid w:val="000118DA"/>
    <w:rsid w:val="00014322"/>
    <w:rsid w:val="000152F5"/>
    <w:rsid w:val="00016B9F"/>
    <w:rsid w:val="0002336F"/>
    <w:rsid w:val="0002361C"/>
    <w:rsid w:val="00024468"/>
    <w:rsid w:val="00024878"/>
    <w:rsid w:val="00026A46"/>
    <w:rsid w:val="000274CB"/>
    <w:rsid w:val="00027EEC"/>
    <w:rsid w:val="00030545"/>
    <w:rsid w:val="00031624"/>
    <w:rsid w:val="00031C6E"/>
    <w:rsid w:val="00033E03"/>
    <w:rsid w:val="00035120"/>
    <w:rsid w:val="00035FD7"/>
    <w:rsid w:val="0003695B"/>
    <w:rsid w:val="00036EE5"/>
    <w:rsid w:val="00040425"/>
    <w:rsid w:val="000414AA"/>
    <w:rsid w:val="000423A6"/>
    <w:rsid w:val="00043986"/>
    <w:rsid w:val="00043AE4"/>
    <w:rsid w:val="00043B07"/>
    <w:rsid w:val="00043B67"/>
    <w:rsid w:val="0004431D"/>
    <w:rsid w:val="00044658"/>
    <w:rsid w:val="0004510E"/>
    <w:rsid w:val="00045B57"/>
    <w:rsid w:val="00045B63"/>
    <w:rsid w:val="00045CEB"/>
    <w:rsid w:val="00045EAA"/>
    <w:rsid w:val="00050AC7"/>
    <w:rsid w:val="00051D08"/>
    <w:rsid w:val="00051E91"/>
    <w:rsid w:val="0005335E"/>
    <w:rsid w:val="00054564"/>
    <w:rsid w:val="00054CA6"/>
    <w:rsid w:val="00056506"/>
    <w:rsid w:val="000565DE"/>
    <w:rsid w:val="00056BB8"/>
    <w:rsid w:val="0006089B"/>
    <w:rsid w:val="00063173"/>
    <w:rsid w:val="00066011"/>
    <w:rsid w:val="0006696F"/>
    <w:rsid w:val="00070A43"/>
    <w:rsid w:val="00071F25"/>
    <w:rsid w:val="0007291A"/>
    <w:rsid w:val="00072B55"/>
    <w:rsid w:val="00073B54"/>
    <w:rsid w:val="0007471E"/>
    <w:rsid w:val="000762A6"/>
    <w:rsid w:val="00077639"/>
    <w:rsid w:val="00080DF5"/>
    <w:rsid w:val="00084243"/>
    <w:rsid w:val="000846E6"/>
    <w:rsid w:val="00084FAB"/>
    <w:rsid w:val="00085090"/>
    <w:rsid w:val="000851EB"/>
    <w:rsid w:val="00085D6F"/>
    <w:rsid w:val="000864B1"/>
    <w:rsid w:val="000867D5"/>
    <w:rsid w:val="00086826"/>
    <w:rsid w:val="00087323"/>
    <w:rsid w:val="00087CD6"/>
    <w:rsid w:val="00087E27"/>
    <w:rsid w:val="00091A97"/>
    <w:rsid w:val="00092D99"/>
    <w:rsid w:val="00092F91"/>
    <w:rsid w:val="00094413"/>
    <w:rsid w:val="00094FA5"/>
    <w:rsid w:val="00095EFD"/>
    <w:rsid w:val="00097617"/>
    <w:rsid w:val="000A2FA1"/>
    <w:rsid w:val="000A3AF2"/>
    <w:rsid w:val="000A3E46"/>
    <w:rsid w:val="000A5AE2"/>
    <w:rsid w:val="000A6B15"/>
    <w:rsid w:val="000B07CA"/>
    <w:rsid w:val="000B1498"/>
    <w:rsid w:val="000B180C"/>
    <w:rsid w:val="000B27E5"/>
    <w:rsid w:val="000B338E"/>
    <w:rsid w:val="000B3A28"/>
    <w:rsid w:val="000B3BD1"/>
    <w:rsid w:val="000B4B91"/>
    <w:rsid w:val="000B4DA2"/>
    <w:rsid w:val="000B53BA"/>
    <w:rsid w:val="000B6AFF"/>
    <w:rsid w:val="000C0081"/>
    <w:rsid w:val="000C14E5"/>
    <w:rsid w:val="000C1EF7"/>
    <w:rsid w:val="000C2711"/>
    <w:rsid w:val="000C4C82"/>
    <w:rsid w:val="000C4CA8"/>
    <w:rsid w:val="000C6256"/>
    <w:rsid w:val="000D0873"/>
    <w:rsid w:val="000D0D36"/>
    <w:rsid w:val="000D0FFB"/>
    <w:rsid w:val="000D14EB"/>
    <w:rsid w:val="000D15BA"/>
    <w:rsid w:val="000D1BD0"/>
    <w:rsid w:val="000D245D"/>
    <w:rsid w:val="000D2516"/>
    <w:rsid w:val="000D3682"/>
    <w:rsid w:val="000D47F6"/>
    <w:rsid w:val="000D4A61"/>
    <w:rsid w:val="000D65BC"/>
    <w:rsid w:val="000D688B"/>
    <w:rsid w:val="000D7681"/>
    <w:rsid w:val="000E0BF2"/>
    <w:rsid w:val="000E0BFB"/>
    <w:rsid w:val="000E0C29"/>
    <w:rsid w:val="000E0C83"/>
    <w:rsid w:val="000E25B9"/>
    <w:rsid w:val="000E2E24"/>
    <w:rsid w:val="000E3272"/>
    <w:rsid w:val="000E4B47"/>
    <w:rsid w:val="000E55D6"/>
    <w:rsid w:val="000E61FA"/>
    <w:rsid w:val="000E7165"/>
    <w:rsid w:val="000F0224"/>
    <w:rsid w:val="000F1397"/>
    <w:rsid w:val="000F3AFD"/>
    <w:rsid w:val="000F44B1"/>
    <w:rsid w:val="000F4618"/>
    <w:rsid w:val="000F4B90"/>
    <w:rsid w:val="000F762C"/>
    <w:rsid w:val="00100408"/>
    <w:rsid w:val="001007F3"/>
    <w:rsid w:val="00100DD6"/>
    <w:rsid w:val="001014C2"/>
    <w:rsid w:val="0010225F"/>
    <w:rsid w:val="001023EF"/>
    <w:rsid w:val="0010251B"/>
    <w:rsid w:val="00103865"/>
    <w:rsid w:val="0010510A"/>
    <w:rsid w:val="0010608C"/>
    <w:rsid w:val="0010619D"/>
    <w:rsid w:val="0010665C"/>
    <w:rsid w:val="00106846"/>
    <w:rsid w:val="00106CFE"/>
    <w:rsid w:val="00107831"/>
    <w:rsid w:val="00107E07"/>
    <w:rsid w:val="00107E9F"/>
    <w:rsid w:val="00110EEA"/>
    <w:rsid w:val="00111CA6"/>
    <w:rsid w:val="00113AF1"/>
    <w:rsid w:val="00114072"/>
    <w:rsid w:val="001150B2"/>
    <w:rsid w:val="00115A2A"/>
    <w:rsid w:val="00116CBA"/>
    <w:rsid w:val="001170B3"/>
    <w:rsid w:val="00117796"/>
    <w:rsid w:val="0012037D"/>
    <w:rsid w:val="00120DB6"/>
    <w:rsid w:val="00121634"/>
    <w:rsid w:val="0012196E"/>
    <w:rsid w:val="00121C8A"/>
    <w:rsid w:val="00122BE6"/>
    <w:rsid w:val="00123F9E"/>
    <w:rsid w:val="0012697D"/>
    <w:rsid w:val="00126D98"/>
    <w:rsid w:val="001270CC"/>
    <w:rsid w:val="00127812"/>
    <w:rsid w:val="00127EC5"/>
    <w:rsid w:val="001307E0"/>
    <w:rsid w:val="001312C1"/>
    <w:rsid w:val="001323BE"/>
    <w:rsid w:val="00132860"/>
    <w:rsid w:val="00132DE7"/>
    <w:rsid w:val="001337CA"/>
    <w:rsid w:val="00134514"/>
    <w:rsid w:val="00135756"/>
    <w:rsid w:val="00142CEF"/>
    <w:rsid w:val="001435DA"/>
    <w:rsid w:val="001440BA"/>
    <w:rsid w:val="00144102"/>
    <w:rsid w:val="00144F17"/>
    <w:rsid w:val="0015017D"/>
    <w:rsid w:val="001508D1"/>
    <w:rsid w:val="001552B4"/>
    <w:rsid w:val="0015655D"/>
    <w:rsid w:val="00157C94"/>
    <w:rsid w:val="0016029E"/>
    <w:rsid w:val="00161198"/>
    <w:rsid w:val="00162ECF"/>
    <w:rsid w:val="0016304F"/>
    <w:rsid w:val="0016383B"/>
    <w:rsid w:val="00164392"/>
    <w:rsid w:val="00164850"/>
    <w:rsid w:val="0016486A"/>
    <w:rsid w:val="001654D5"/>
    <w:rsid w:val="00165873"/>
    <w:rsid w:val="0016661B"/>
    <w:rsid w:val="00166EFD"/>
    <w:rsid w:val="001673C3"/>
    <w:rsid w:val="00170088"/>
    <w:rsid w:val="00170B59"/>
    <w:rsid w:val="00170D53"/>
    <w:rsid w:val="001718FF"/>
    <w:rsid w:val="00171942"/>
    <w:rsid w:val="00171B6A"/>
    <w:rsid w:val="0017392B"/>
    <w:rsid w:val="0017519A"/>
    <w:rsid w:val="001752F2"/>
    <w:rsid w:val="00175E5A"/>
    <w:rsid w:val="00176673"/>
    <w:rsid w:val="00180E71"/>
    <w:rsid w:val="00180EDD"/>
    <w:rsid w:val="001824D2"/>
    <w:rsid w:val="001825F2"/>
    <w:rsid w:val="001827DA"/>
    <w:rsid w:val="0018286E"/>
    <w:rsid w:val="00182FC6"/>
    <w:rsid w:val="00183256"/>
    <w:rsid w:val="00183C55"/>
    <w:rsid w:val="00184DEA"/>
    <w:rsid w:val="00186CEA"/>
    <w:rsid w:val="00187CA6"/>
    <w:rsid w:val="0019168C"/>
    <w:rsid w:val="00192310"/>
    <w:rsid w:val="001929E7"/>
    <w:rsid w:val="00193B14"/>
    <w:rsid w:val="001941AB"/>
    <w:rsid w:val="00194DC2"/>
    <w:rsid w:val="00196034"/>
    <w:rsid w:val="00196A29"/>
    <w:rsid w:val="00197147"/>
    <w:rsid w:val="001974F9"/>
    <w:rsid w:val="001A01A5"/>
    <w:rsid w:val="001A0E06"/>
    <w:rsid w:val="001A243F"/>
    <w:rsid w:val="001A3309"/>
    <w:rsid w:val="001A38D4"/>
    <w:rsid w:val="001A3A0D"/>
    <w:rsid w:val="001A3DFC"/>
    <w:rsid w:val="001A5E3B"/>
    <w:rsid w:val="001A699A"/>
    <w:rsid w:val="001A7185"/>
    <w:rsid w:val="001B030C"/>
    <w:rsid w:val="001B0687"/>
    <w:rsid w:val="001B1058"/>
    <w:rsid w:val="001B177D"/>
    <w:rsid w:val="001B2182"/>
    <w:rsid w:val="001B23D4"/>
    <w:rsid w:val="001B2DF7"/>
    <w:rsid w:val="001B3C7A"/>
    <w:rsid w:val="001B3C80"/>
    <w:rsid w:val="001B4D13"/>
    <w:rsid w:val="001B5503"/>
    <w:rsid w:val="001B66CB"/>
    <w:rsid w:val="001B6E53"/>
    <w:rsid w:val="001B7343"/>
    <w:rsid w:val="001C04C2"/>
    <w:rsid w:val="001C0DB5"/>
    <w:rsid w:val="001C1523"/>
    <w:rsid w:val="001C1B8A"/>
    <w:rsid w:val="001C21C0"/>
    <w:rsid w:val="001C21FF"/>
    <w:rsid w:val="001C2797"/>
    <w:rsid w:val="001C2B68"/>
    <w:rsid w:val="001C43D1"/>
    <w:rsid w:val="001C79CB"/>
    <w:rsid w:val="001D117B"/>
    <w:rsid w:val="001D18E3"/>
    <w:rsid w:val="001D21C5"/>
    <w:rsid w:val="001D30AF"/>
    <w:rsid w:val="001D3CB7"/>
    <w:rsid w:val="001D3E44"/>
    <w:rsid w:val="001D502A"/>
    <w:rsid w:val="001D5070"/>
    <w:rsid w:val="001D50AA"/>
    <w:rsid w:val="001D601C"/>
    <w:rsid w:val="001D6DE1"/>
    <w:rsid w:val="001D7795"/>
    <w:rsid w:val="001E0632"/>
    <w:rsid w:val="001E1DC6"/>
    <w:rsid w:val="001E2618"/>
    <w:rsid w:val="001E29F1"/>
    <w:rsid w:val="001E44EE"/>
    <w:rsid w:val="001E512B"/>
    <w:rsid w:val="001E524F"/>
    <w:rsid w:val="001E5D50"/>
    <w:rsid w:val="001E77E8"/>
    <w:rsid w:val="001F0A9E"/>
    <w:rsid w:val="001F0C03"/>
    <w:rsid w:val="001F0C10"/>
    <w:rsid w:val="001F1011"/>
    <w:rsid w:val="001F1A14"/>
    <w:rsid w:val="001F27EF"/>
    <w:rsid w:val="001F510F"/>
    <w:rsid w:val="001F550F"/>
    <w:rsid w:val="001F5B7C"/>
    <w:rsid w:val="001F5D0B"/>
    <w:rsid w:val="001F61C5"/>
    <w:rsid w:val="001F711A"/>
    <w:rsid w:val="001F7562"/>
    <w:rsid w:val="001F7BCD"/>
    <w:rsid w:val="00200685"/>
    <w:rsid w:val="00200A33"/>
    <w:rsid w:val="00201684"/>
    <w:rsid w:val="00202069"/>
    <w:rsid w:val="002021DF"/>
    <w:rsid w:val="00202249"/>
    <w:rsid w:val="002029DE"/>
    <w:rsid w:val="002053A6"/>
    <w:rsid w:val="00206405"/>
    <w:rsid w:val="002069EB"/>
    <w:rsid w:val="00207559"/>
    <w:rsid w:val="00207E14"/>
    <w:rsid w:val="00207F26"/>
    <w:rsid w:val="002105AD"/>
    <w:rsid w:val="00210CBB"/>
    <w:rsid w:val="0021107A"/>
    <w:rsid w:val="0021225A"/>
    <w:rsid w:val="00213CFB"/>
    <w:rsid w:val="00214149"/>
    <w:rsid w:val="00214688"/>
    <w:rsid w:val="00215910"/>
    <w:rsid w:val="00215B6A"/>
    <w:rsid w:val="0021601B"/>
    <w:rsid w:val="00216C6D"/>
    <w:rsid w:val="00216FE0"/>
    <w:rsid w:val="00217140"/>
    <w:rsid w:val="0021721E"/>
    <w:rsid w:val="002173D1"/>
    <w:rsid w:val="00221761"/>
    <w:rsid w:val="0022242A"/>
    <w:rsid w:val="00222A8A"/>
    <w:rsid w:val="00222AA2"/>
    <w:rsid w:val="0022359A"/>
    <w:rsid w:val="0022436F"/>
    <w:rsid w:val="00224ADB"/>
    <w:rsid w:val="00225348"/>
    <w:rsid w:val="00226061"/>
    <w:rsid w:val="00226832"/>
    <w:rsid w:val="00226C54"/>
    <w:rsid w:val="00227879"/>
    <w:rsid w:val="00227DE4"/>
    <w:rsid w:val="00227E43"/>
    <w:rsid w:val="00230840"/>
    <w:rsid w:val="00231517"/>
    <w:rsid w:val="00232232"/>
    <w:rsid w:val="0023309A"/>
    <w:rsid w:val="0023467A"/>
    <w:rsid w:val="00234D8B"/>
    <w:rsid w:val="0023509E"/>
    <w:rsid w:val="002359B4"/>
    <w:rsid w:val="00241CEC"/>
    <w:rsid w:val="0024329F"/>
    <w:rsid w:val="00243666"/>
    <w:rsid w:val="00243DF9"/>
    <w:rsid w:val="00244DB7"/>
    <w:rsid w:val="00245FC8"/>
    <w:rsid w:val="00246446"/>
    <w:rsid w:val="002467D3"/>
    <w:rsid w:val="00247BD5"/>
    <w:rsid w:val="00250E5E"/>
    <w:rsid w:val="00251427"/>
    <w:rsid w:val="00252111"/>
    <w:rsid w:val="0025212B"/>
    <w:rsid w:val="00252846"/>
    <w:rsid w:val="002529C2"/>
    <w:rsid w:val="00253B4B"/>
    <w:rsid w:val="00255347"/>
    <w:rsid w:val="00255510"/>
    <w:rsid w:val="002557E3"/>
    <w:rsid w:val="00255A36"/>
    <w:rsid w:val="00256F8A"/>
    <w:rsid w:val="002573B2"/>
    <w:rsid w:val="00260614"/>
    <w:rsid w:val="00260F0D"/>
    <w:rsid w:val="00261E5B"/>
    <w:rsid w:val="00261F59"/>
    <w:rsid w:val="0026256C"/>
    <w:rsid w:val="00262C3A"/>
    <w:rsid w:val="0026338A"/>
    <w:rsid w:val="00264293"/>
    <w:rsid w:val="00264694"/>
    <w:rsid w:val="00265246"/>
    <w:rsid w:val="002673B2"/>
    <w:rsid w:val="00267864"/>
    <w:rsid w:val="0027032F"/>
    <w:rsid w:val="0027049D"/>
    <w:rsid w:val="00272822"/>
    <w:rsid w:val="00272EBA"/>
    <w:rsid w:val="0027329F"/>
    <w:rsid w:val="00273835"/>
    <w:rsid w:val="00273940"/>
    <w:rsid w:val="00273BAE"/>
    <w:rsid w:val="00275425"/>
    <w:rsid w:val="00277FA4"/>
    <w:rsid w:val="0028147D"/>
    <w:rsid w:val="00282036"/>
    <w:rsid w:val="002825B2"/>
    <w:rsid w:val="0028345D"/>
    <w:rsid w:val="00283AF8"/>
    <w:rsid w:val="00284326"/>
    <w:rsid w:val="002847BA"/>
    <w:rsid w:val="00284C38"/>
    <w:rsid w:val="00284DBA"/>
    <w:rsid w:val="00285BB5"/>
    <w:rsid w:val="00290CC4"/>
    <w:rsid w:val="00290F7A"/>
    <w:rsid w:val="002916A2"/>
    <w:rsid w:val="00291B18"/>
    <w:rsid w:val="002923BC"/>
    <w:rsid w:val="00292617"/>
    <w:rsid w:val="00293052"/>
    <w:rsid w:val="00293BBA"/>
    <w:rsid w:val="00293D3C"/>
    <w:rsid w:val="00293F87"/>
    <w:rsid w:val="002941BE"/>
    <w:rsid w:val="00294776"/>
    <w:rsid w:val="0029671D"/>
    <w:rsid w:val="002A05B6"/>
    <w:rsid w:val="002A1A04"/>
    <w:rsid w:val="002A1D20"/>
    <w:rsid w:val="002A2B75"/>
    <w:rsid w:val="002A2DAE"/>
    <w:rsid w:val="002A31B7"/>
    <w:rsid w:val="002A31FB"/>
    <w:rsid w:val="002A3A7F"/>
    <w:rsid w:val="002A4074"/>
    <w:rsid w:val="002A518F"/>
    <w:rsid w:val="002A6BB9"/>
    <w:rsid w:val="002A6F4D"/>
    <w:rsid w:val="002B0965"/>
    <w:rsid w:val="002B12DD"/>
    <w:rsid w:val="002B284F"/>
    <w:rsid w:val="002B399C"/>
    <w:rsid w:val="002B42E3"/>
    <w:rsid w:val="002B4329"/>
    <w:rsid w:val="002B4B9B"/>
    <w:rsid w:val="002B5ACD"/>
    <w:rsid w:val="002B5F4F"/>
    <w:rsid w:val="002B633C"/>
    <w:rsid w:val="002B7F9F"/>
    <w:rsid w:val="002C0571"/>
    <w:rsid w:val="002C0F77"/>
    <w:rsid w:val="002C21BD"/>
    <w:rsid w:val="002C4D4B"/>
    <w:rsid w:val="002C6223"/>
    <w:rsid w:val="002C7B43"/>
    <w:rsid w:val="002D13C5"/>
    <w:rsid w:val="002D18B3"/>
    <w:rsid w:val="002D193F"/>
    <w:rsid w:val="002D4093"/>
    <w:rsid w:val="002D4FFB"/>
    <w:rsid w:val="002D56F5"/>
    <w:rsid w:val="002D5A1D"/>
    <w:rsid w:val="002D6146"/>
    <w:rsid w:val="002D67C5"/>
    <w:rsid w:val="002D68DE"/>
    <w:rsid w:val="002E1824"/>
    <w:rsid w:val="002E2CD9"/>
    <w:rsid w:val="002E2FD7"/>
    <w:rsid w:val="002E3FAA"/>
    <w:rsid w:val="002E42E0"/>
    <w:rsid w:val="002E5D2F"/>
    <w:rsid w:val="002E670C"/>
    <w:rsid w:val="002E690C"/>
    <w:rsid w:val="002F00ED"/>
    <w:rsid w:val="002F0A87"/>
    <w:rsid w:val="002F0BCD"/>
    <w:rsid w:val="002F0E20"/>
    <w:rsid w:val="002F119E"/>
    <w:rsid w:val="002F1E69"/>
    <w:rsid w:val="002F266D"/>
    <w:rsid w:val="002F2877"/>
    <w:rsid w:val="002F31D7"/>
    <w:rsid w:val="002F5140"/>
    <w:rsid w:val="002F57B9"/>
    <w:rsid w:val="002F628B"/>
    <w:rsid w:val="002F668E"/>
    <w:rsid w:val="002F686B"/>
    <w:rsid w:val="002F73C0"/>
    <w:rsid w:val="002F7C3B"/>
    <w:rsid w:val="003010E2"/>
    <w:rsid w:val="00303E02"/>
    <w:rsid w:val="00303F10"/>
    <w:rsid w:val="003040E9"/>
    <w:rsid w:val="00304B0F"/>
    <w:rsid w:val="0030620E"/>
    <w:rsid w:val="00307267"/>
    <w:rsid w:val="00307CCF"/>
    <w:rsid w:val="0031051B"/>
    <w:rsid w:val="00310704"/>
    <w:rsid w:val="00310A21"/>
    <w:rsid w:val="00310B7C"/>
    <w:rsid w:val="00311B79"/>
    <w:rsid w:val="00311BCC"/>
    <w:rsid w:val="003121EE"/>
    <w:rsid w:val="00312869"/>
    <w:rsid w:val="003164AB"/>
    <w:rsid w:val="00316EE5"/>
    <w:rsid w:val="00316EE6"/>
    <w:rsid w:val="00320A2A"/>
    <w:rsid w:val="00320B74"/>
    <w:rsid w:val="00320E63"/>
    <w:rsid w:val="00322C27"/>
    <w:rsid w:val="00324105"/>
    <w:rsid w:val="00325479"/>
    <w:rsid w:val="003255D8"/>
    <w:rsid w:val="003276EB"/>
    <w:rsid w:val="003301F5"/>
    <w:rsid w:val="00330BEB"/>
    <w:rsid w:val="00331F71"/>
    <w:rsid w:val="00332067"/>
    <w:rsid w:val="0033230C"/>
    <w:rsid w:val="00332319"/>
    <w:rsid w:val="00332372"/>
    <w:rsid w:val="00332958"/>
    <w:rsid w:val="00332C04"/>
    <w:rsid w:val="00334A28"/>
    <w:rsid w:val="00336BAB"/>
    <w:rsid w:val="0033783B"/>
    <w:rsid w:val="00341828"/>
    <w:rsid w:val="00341A79"/>
    <w:rsid w:val="0034217C"/>
    <w:rsid w:val="003422B8"/>
    <w:rsid w:val="00342FBA"/>
    <w:rsid w:val="00343D1E"/>
    <w:rsid w:val="003441A7"/>
    <w:rsid w:val="003448A1"/>
    <w:rsid w:val="00345D2A"/>
    <w:rsid w:val="00345D4B"/>
    <w:rsid w:val="00346C8D"/>
    <w:rsid w:val="00347495"/>
    <w:rsid w:val="003504C0"/>
    <w:rsid w:val="00350539"/>
    <w:rsid w:val="00352043"/>
    <w:rsid w:val="0035269F"/>
    <w:rsid w:val="00354CBD"/>
    <w:rsid w:val="00355D36"/>
    <w:rsid w:val="0035611F"/>
    <w:rsid w:val="00356537"/>
    <w:rsid w:val="00357C01"/>
    <w:rsid w:val="003604C4"/>
    <w:rsid w:val="003606CD"/>
    <w:rsid w:val="00361471"/>
    <w:rsid w:val="00361A09"/>
    <w:rsid w:val="003627E0"/>
    <w:rsid w:val="0036490A"/>
    <w:rsid w:val="00366A2C"/>
    <w:rsid w:val="0036766B"/>
    <w:rsid w:val="00370E79"/>
    <w:rsid w:val="00371755"/>
    <w:rsid w:val="00371B6B"/>
    <w:rsid w:val="00371FB2"/>
    <w:rsid w:val="00372EA9"/>
    <w:rsid w:val="00373194"/>
    <w:rsid w:val="00373285"/>
    <w:rsid w:val="003734ED"/>
    <w:rsid w:val="00374229"/>
    <w:rsid w:val="00374320"/>
    <w:rsid w:val="0037435E"/>
    <w:rsid w:val="00374944"/>
    <w:rsid w:val="00375638"/>
    <w:rsid w:val="00375822"/>
    <w:rsid w:val="00375FC8"/>
    <w:rsid w:val="003763D9"/>
    <w:rsid w:val="00376F3F"/>
    <w:rsid w:val="00381091"/>
    <w:rsid w:val="003810AF"/>
    <w:rsid w:val="0038119B"/>
    <w:rsid w:val="00382059"/>
    <w:rsid w:val="003821AC"/>
    <w:rsid w:val="00382BC2"/>
    <w:rsid w:val="003831DB"/>
    <w:rsid w:val="00383AF2"/>
    <w:rsid w:val="003842E9"/>
    <w:rsid w:val="00384D57"/>
    <w:rsid w:val="00387A3F"/>
    <w:rsid w:val="00390D51"/>
    <w:rsid w:val="00390E7F"/>
    <w:rsid w:val="00390F7A"/>
    <w:rsid w:val="003918B9"/>
    <w:rsid w:val="00391AD9"/>
    <w:rsid w:val="00392A8E"/>
    <w:rsid w:val="00392F70"/>
    <w:rsid w:val="00394096"/>
    <w:rsid w:val="0039450F"/>
    <w:rsid w:val="00394A3C"/>
    <w:rsid w:val="00394A71"/>
    <w:rsid w:val="00394E7B"/>
    <w:rsid w:val="0039502F"/>
    <w:rsid w:val="003954BD"/>
    <w:rsid w:val="003961B0"/>
    <w:rsid w:val="00396946"/>
    <w:rsid w:val="0039797E"/>
    <w:rsid w:val="00397E7F"/>
    <w:rsid w:val="003A067A"/>
    <w:rsid w:val="003A0D3B"/>
    <w:rsid w:val="003A1CF6"/>
    <w:rsid w:val="003A3506"/>
    <w:rsid w:val="003A3A46"/>
    <w:rsid w:val="003A3B81"/>
    <w:rsid w:val="003A52BA"/>
    <w:rsid w:val="003A5607"/>
    <w:rsid w:val="003A6757"/>
    <w:rsid w:val="003A69BB"/>
    <w:rsid w:val="003A7176"/>
    <w:rsid w:val="003B10A9"/>
    <w:rsid w:val="003B1B16"/>
    <w:rsid w:val="003B240F"/>
    <w:rsid w:val="003B26D7"/>
    <w:rsid w:val="003B2BE9"/>
    <w:rsid w:val="003B2CA2"/>
    <w:rsid w:val="003B519C"/>
    <w:rsid w:val="003B67C3"/>
    <w:rsid w:val="003B6E5E"/>
    <w:rsid w:val="003B713E"/>
    <w:rsid w:val="003B7348"/>
    <w:rsid w:val="003B76C3"/>
    <w:rsid w:val="003C03B6"/>
    <w:rsid w:val="003C046E"/>
    <w:rsid w:val="003C152B"/>
    <w:rsid w:val="003C19B4"/>
    <w:rsid w:val="003C2186"/>
    <w:rsid w:val="003C2590"/>
    <w:rsid w:val="003C2B86"/>
    <w:rsid w:val="003C346D"/>
    <w:rsid w:val="003C3979"/>
    <w:rsid w:val="003C47D8"/>
    <w:rsid w:val="003C52C4"/>
    <w:rsid w:val="003C59BE"/>
    <w:rsid w:val="003C5D27"/>
    <w:rsid w:val="003C624C"/>
    <w:rsid w:val="003C641D"/>
    <w:rsid w:val="003C7BAF"/>
    <w:rsid w:val="003D000B"/>
    <w:rsid w:val="003D03C8"/>
    <w:rsid w:val="003D0B83"/>
    <w:rsid w:val="003D1387"/>
    <w:rsid w:val="003D1986"/>
    <w:rsid w:val="003D1D70"/>
    <w:rsid w:val="003D2695"/>
    <w:rsid w:val="003D4F2E"/>
    <w:rsid w:val="003D52E1"/>
    <w:rsid w:val="003D6706"/>
    <w:rsid w:val="003E06D1"/>
    <w:rsid w:val="003E0BA0"/>
    <w:rsid w:val="003E12F0"/>
    <w:rsid w:val="003E172E"/>
    <w:rsid w:val="003E2AE1"/>
    <w:rsid w:val="003E2F80"/>
    <w:rsid w:val="003E3DBE"/>
    <w:rsid w:val="003E4142"/>
    <w:rsid w:val="003E44DB"/>
    <w:rsid w:val="003E491B"/>
    <w:rsid w:val="003E4AFE"/>
    <w:rsid w:val="003E5802"/>
    <w:rsid w:val="003E5ECF"/>
    <w:rsid w:val="003F0695"/>
    <w:rsid w:val="003F0A72"/>
    <w:rsid w:val="003F0B9F"/>
    <w:rsid w:val="003F19B1"/>
    <w:rsid w:val="003F19FC"/>
    <w:rsid w:val="003F2AEB"/>
    <w:rsid w:val="003F3EE1"/>
    <w:rsid w:val="003F539C"/>
    <w:rsid w:val="003F5C7A"/>
    <w:rsid w:val="003F6332"/>
    <w:rsid w:val="003F6DC7"/>
    <w:rsid w:val="003F7EB0"/>
    <w:rsid w:val="00401841"/>
    <w:rsid w:val="00401E00"/>
    <w:rsid w:val="00402E1E"/>
    <w:rsid w:val="0040301E"/>
    <w:rsid w:val="004033E1"/>
    <w:rsid w:val="00403E94"/>
    <w:rsid w:val="0040450F"/>
    <w:rsid w:val="00404BA9"/>
    <w:rsid w:val="00404F0D"/>
    <w:rsid w:val="004055BA"/>
    <w:rsid w:val="00405912"/>
    <w:rsid w:val="00406303"/>
    <w:rsid w:val="00406BB2"/>
    <w:rsid w:val="004113CE"/>
    <w:rsid w:val="0041161E"/>
    <w:rsid w:val="004127FB"/>
    <w:rsid w:val="00412DDA"/>
    <w:rsid w:val="00412E1D"/>
    <w:rsid w:val="0041325D"/>
    <w:rsid w:val="00414306"/>
    <w:rsid w:val="00414BD5"/>
    <w:rsid w:val="004176E4"/>
    <w:rsid w:val="0042020A"/>
    <w:rsid w:val="004218D9"/>
    <w:rsid w:val="004236FA"/>
    <w:rsid w:val="00423C19"/>
    <w:rsid w:val="00423EB7"/>
    <w:rsid w:val="00424961"/>
    <w:rsid w:val="00424C1A"/>
    <w:rsid w:val="00426A6B"/>
    <w:rsid w:val="00427A53"/>
    <w:rsid w:val="00427F53"/>
    <w:rsid w:val="00430829"/>
    <w:rsid w:val="00430836"/>
    <w:rsid w:val="00430C0F"/>
    <w:rsid w:val="00431E9C"/>
    <w:rsid w:val="00433952"/>
    <w:rsid w:val="00434321"/>
    <w:rsid w:val="0043481C"/>
    <w:rsid w:val="0043496F"/>
    <w:rsid w:val="004349DF"/>
    <w:rsid w:val="00435A3A"/>
    <w:rsid w:val="00435B76"/>
    <w:rsid w:val="00435DAC"/>
    <w:rsid w:val="00435E8E"/>
    <w:rsid w:val="00437073"/>
    <w:rsid w:val="00437352"/>
    <w:rsid w:val="0043750C"/>
    <w:rsid w:val="00440CFC"/>
    <w:rsid w:val="00442B95"/>
    <w:rsid w:val="00442F48"/>
    <w:rsid w:val="004436B6"/>
    <w:rsid w:val="0044388F"/>
    <w:rsid w:val="0044444E"/>
    <w:rsid w:val="00445BB4"/>
    <w:rsid w:val="00446A1B"/>
    <w:rsid w:val="00446EDE"/>
    <w:rsid w:val="0044732E"/>
    <w:rsid w:val="00450EBA"/>
    <w:rsid w:val="00451C5D"/>
    <w:rsid w:val="004521B0"/>
    <w:rsid w:val="00453261"/>
    <w:rsid w:val="004550EE"/>
    <w:rsid w:val="0045565B"/>
    <w:rsid w:val="0045613B"/>
    <w:rsid w:val="00457BC6"/>
    <w:rsid w:val="0046184F"/>
    <w:rsid w:val="00462CF9"/>
    <w:rsid w:val="00462EAF"/>
    <w:rsid w:val="00463E15"/>
    <w:rsid w:val="00464093"/>
    <w:rsid w:val="0046417E"/>
    <w:rsid w:val="00464957"/>
    <w:rsid w:val="00464A52"/>
    <w:rsid w:val="0046586C"/>
    <w:rsid w:val="00466E9C"/>
    <w:rsid w:val="00466EB0"/>
    <w:rsid w:val="0047004B"/>
    <w:rsid w:val="00473E7F"/>
    <w:rsid w:val="00473F8A"/>
    <w:rsid w:val="004754E3"/>
    <w:rsid w:val="004758F4"/>
    <w:rsid w:val="004777D2"/>
    <w:rsid w:val="00477A50"/>
    <w:rsid w:val="00477E97"/>
    <w:rsid w:val="004801FB"/>
    <w:rsid w:val="0048094A"/>
    <w:rsid w:val="00481E17"/>
    <w:rsid w:val="0048248C"/>
    <w:rsid w:val="00484B8A"/>
    <w:rsid w:val="00484F46"/>
    <w:rsid w:val="00485257"/>
    <w:rsid w:val="00485333"/>
    <w:rsid w:val="004854CB"/>
    <w:rsid w:val="00485B6E"/>
    <w:rsid w:val="00485FC5"/>
    <w:rsid w:val="004874CD"/>
    <w:rsid w:val="00490BFB"/>
    <w:rsid w:val="00490E49"/>
    <w:rsid w:val="00492B85"/>
    <w:rsid w:val="00492E1C"/>
    <w:rsid w:val="0049415F"/>
    <w:rsid w:val="0049460C"/>
    <w:rsid w:val="00494D01"/>
    <w:rsid w:val="00495786"/>
    <w:rsid w:val="0049706A"/>
    <w:rsid w:val="00497612"/>
    <w:rsid w:val="00497C9D"/>
    <w:rsid w:val="004A0B7C"/>
    <w:rsid w:val="004A195A"/>
    <w:rsid w:val="004A1C4D"/>
    <w:rsid w:val="004A2E53"/>
    <w:rsid w:val="004A2F52"/>
    <w:rsid w:val="004A4051"/>
    <w:rsid w:val="004A4A1B"/>
    <w:rsid w:val="004A6C9E"/>
    <w:rsid w:val="004A6DAD"/>
    <w:rsid w:val="004A7ECF"/>
    <w:rsid w:val="004B047F"/>
    <w:rsid w:val="004B05A8"/>
    <w:rsid w:val="004B073C"/>
    <w:rsid w:val="004B2324"/>
    <w:rsid w:val="004B270A"/>
    <w:rsid w:val="004B31A7"/>
    <w:rsid w:val="004B3AE9"/>
    <w:rsid w:val="004B3BCB"/>
    <w:rsid w:val="004B4710"/>
    <w:rsid w:val="004B5152"/>
    <w:rsid w:val="004B5FE4"/>
    <w:rsid w:val="004B634D"/>
    <w:rsid w:val="004B7B61"/>
    <w:rsid w:val="004B7EAB"/>
    <w:rsid w:val="004C038A"/>
    <w:rsid w:val="004C1A46"/>
    <w:rsid w:val="004C1EB3"/>
    <w:rsid w:val="004C31D6"/>
    <w:rsid w:val="004C5240"/>
    <w:rsid w:val="004C5D63"/>
    <w:rsid w:val="004C6645"/>
    <w:rsid w:val="004C6F89"/>
    <w:rsid w:val="004D1307"/>
    <w:rsid w:val="004D1621"/>
    <w:rsid w:val="004D23D0"/>
    <w:rsid w:val="004D30AD"/>
    <w:rsid w:val="004D3168"/>
    <w:rsid w:val="004D78E0"/>
    <w:rsid w:val="004E0985"/>
    <w:rsid w:val="004E15C7"/>
    <w:rsid w:val="004E1DFE"/>
    <w:rsid w:val="004E247B"/>
    <w:rsid w:val="004E2659"/>
    <w:rsid w:val="004E26A0"/>
    <w:rsid w:val="004E3991"/>
    <w:rsid w:val="004E3FDD"/>
    <w:rsid w:val="004E4083"/>
    <w:rsid w:val="004E5215"/>
    <w:rsid w:val="004E5356"/>
    <w:rsid w:val="004E56B5"/>
    <w:rsid w:val="004E5E82"/>
    <w:rsid w:val="004E62FE"/>
    <w:rsid w:val="004E7457"/>
    <w:rsid w:val="004E7497"/>
    <w:rsid w:val="004E773F"/>
    <w:rsid w:val="004F163A"/>
    <w:rsid w:val="004F27BB"/>
    <w:rsid w:val="004F299F"/>
    <w:rsid w:val="004F3041"/>
    <w:rsid w:val="004F4DD7"/>
    <w:rsid w:val="004F62F8"/>
    <w:rsid w:val="004F6EEC"/>
    <w:rsid w:val="004F7500"/>
    <w:rsid w:val="00500546"/>
    <w:rsid w:val="00501AD6"/>
    <w:rsid w:val="0050255F"/>
    <w:rsid w:val="0050365B"/>
    <w:rsid w:val="00503C08"/>
    <w:rsid w:val="00504525"/>
    <w:rsid w:val="00504B2A"/>
    <w:rsid w:val="005053C1"/>
    <w:rsid w:val="00505B4F"/>
    <w:rsid w:val="00506C2D"/>
    <w:rsid w:val="0051124C"/>
    <w:rsid w:val="0051158B"/>
    <w:rsid w:val="005136A4"/>
    <w:rsid w:val="00513C62"/>
    <w:rsid w:val="005150F6"/>
    <w:rsid w:val="00515DF6"/>
    <w:rsid w:val="0051654E"/>
    <w:rsid w:val="00516E01"/>
    <w:rsid w:val="00520097"/>
    <w:rsid w:val="00521D90"/>
    <w:rsid w:val="00522D70"/>
    <w:rsid w:val="005252DC"/>
    <w:rsid w:val="005253FC"/>
    <w:rsid w:val="00525528"/>
    <w:rsid w:val="0052567D"/>
    <w:rsid w:val="00526CEC"/>
    <w:rsid w:val="00530EAD"/>
    <w:rsid w:val="00531809"/>
    <w:rsid w:val="00531E0E"/>
    <w:rsid w:val="005334DE"/>
    <w:rsid w:val="00533C65"/>
    <w:rsid w:val="00534992"/>
    <w:rsid w:val="00537097"/>
    <w:rsid w:val="005402F8"/>
    <w:rsid w:val="005404B7"/>
    <w:rsid w:val="00541573"/>
    <w:rsid w:val="00541B3C"/>
    <w:rsid w:val="005434EA"/>
    <w:rsid w:val="0054557C"/>
    <w:rsid w:val="00545B35"/>
    <w:rsid w:val="0054665B"/>
    <w:rsid w:val="0055022F"/>
    <w:rsid w:val="00550BAE"/>
    <w:rsid w:val="00551E3B"/>
    <w:rsid w:val="0055252D"/>
    <w:rsid w:val="00552A13"/>
    <w:rsid w:val="0055390E"/>
    <w:rsid w:val="005546D5"/>
    <w:rsid w:val="00554781"/>
    <w:rsid w:val="00554988"/>
    <w:rsid w:val="005560F5"/>
    <w:rsid w:val="00556875"/>
    <w:rsid w:val="005573D0"/>
    <w:rsid w:val="00557DE4"/>
    <w:rsid w:val="005600B2"/>
    <w:rsid w:val="005606DD"/>
    <w:rsid w:val="00561D4B"/>
    <w:rsid w:val="005622DD"/>
    <w:rsid w:val="00562368"/>
    <w:rsid w:val="00562572"/>
    <w:rsid w:val="00563744"/>
    <w:rsid w:val="00564679"/>
    <w:rsid w:val="0056508A"/>
    <w:rsid w:val="005653A0"/>
    <w:rsid w:val="005654E5"/>
    <w:rsid w:val="005655E1"/>
    <w:rsid w:val="00566134"/>
    <w:rsid w:val="00567498"/>
    <w:rsid w:val="00567F90"/>
    <w:rsid w:val="0057066F"/>
    <w:rsid w:val="005718AC"/>
    <w:rsid w:val="005739AD"/>
    <w:rsid w:val="00573C64"/>
    <w:rsid w:val="00574919"/>
    <w:rsid w:val="00575646"/>
    <w:rsid w:val="00576D3B"/>
    <w:rsid w:val="005771A8"/>
    <w:rsid w:val="0057721B"/>
    <w:rsid w:val="0058095C"/>
    <w:rsid w:val="00581A57"/>
    <w:rsid w:val="00583065"/>
    <w:rsid w:val="00583633"/>
    <w:rsid w:val="00583D04"/>
    <w:rsid w:val="005851ED"/>
    <w:rsid w:val="00585842"/>
    <w:rsid w:val="005859C5"/>
    <w:rsid w:val="00586899"/>
    <w:rsid w:val="0059044D"/>
    <w:rsid w:val="00590B7C"/>
    <w:rsid w:val="005918D5"/>
    <w:rsid w:val="00591E19"/>
    <w:rsid w:val="00591FA7"/>
    <w:rsid w:val="00591FC6"/>
    <w:rsid w:val="005923E0"/>
    <w:rsid w:val="00594C25"/>
    <w:rsid w:val="005951C8"/>
    <w:rsid w:val="0059563D"/>
    <w:rsid w:val="005A01CB"/>
    <w:rsid w:val="005A0703"/>
    <w:rsid w:val="005A0A6A"/>
    <w:rsid w:val="005A130D"/>
    <w:rsid w:val="005A3653"/>
    <w:rsid w:val="005A3716"/>
    <w:rsid w:val="005A47E1"/>
    <w:rsid w:val="005A65B5"/>
    <w:rsid w:val="005A7A13"/>
    <w:rsid w:val="005A7BAC"/>
    <w:rsid w:val="005B0038"/>
    <w:rsid w:val="005B0770"/>
    <w:rsid w:val="005B106C"/>
    <w:rsid w:val="005B203B"/>
    <w:rsid w:val="005B2363"/>
    <w:rsid w:val="005B2918"/>
    <w:rsid w:val="005B2F2F"/>
    <w:rsid w:val="005B2F87"/>
    <w:rsid w:val="005B3696"/>
    <w:rsid w:val="005B4F56"/>
    <w:rsid w:val="005B55C8"/>
    <w:rsid w:val="005B5DCC"/>
    <w:rsid w:val="005B6F7A"/>
    <w:rsid w:val="005B761D"/>
    <w:rsid w:val="005C03CA"/>
    <w:rsid w:val="005C096E"/>
    <w:rsid w:val="005C13A3"/>
    <w:rsid w:val="005C1B98"/>
    <w:rsid w:val="005C2F81"/>
    <w:rsid w:val="005C54AB"/>
    <w:rsid w:val="005C5636"/>
    <w:rsid w:val="005C5D46"/>
    <w:rsid w:val="005C6834"/>
    <w:rsid w:val="005C76C9"/>
    <w:rsid w:val="005C7AD3"/>
    <w:rsid w:val="005C7DA1"/>
    <w:rsid w:val="005C7E16"/>
    <w:rsid w:val="005D034F"/>
    <w:rsid w:val="005D081E"/>
    <w:rsid w:val="005D0CD3"/>
    <w:rsid w:val="005D1ABA"/>
    <w:rsid w:val="005D1C02"/>
    <w:rsid w:val="005D2BB2"/>
    <w:rsid w:val="005D3AC5"/>
    <w:rsid w:val="005D3E4E"/>
    <w:rsid w:val="005D4849"/>
    <w:rsid w:val="005D6D98"/>
    <w:rsid w:val="005D6F18"/>
    <w:rsid w:val="005D7ED5"/>
    <w:rsid w:val="005E0056"/>
    <w:rsid w:val="005E096E"/>
    <w:rsid w:val="005E1318"/>
    <w:rsid w:val="005E2452"/>
    <w:rsid w:val="005E2648"/>
    <w:rsid w:val="005E44EE"/>
    <w:rsid w:val="005E53C7"/>
    <w:rsid w:val="005E565B"/>
    <w:rsid w:val="005E5B71"/>
    <w:rsid w:val="005E66A4"/>
    <w:rsid w:val="005E66A5"/>
    <w:rsid w:val="005E66FA"/>
    <w:rsid w:val="005E7479"/>
    <w:rsid w:val="005E77E9"/>
    <w:rsid w:val="005E7A2D"/>
    <w:rsid w:val="005E7B3A"/>
    <w:rsid w:val="005F1613"/>
    <w:rsid w:val="005F1904"/>
    <w:rsid w:val="005F1B05"/>
    <w:rsid w:val="005F2073"/>
    <w:rsid w:val="005F270E"/>
    <w:rsid w:val="005F2C50"/>
    <w:rsid w:val="005F33E5"/>
    <w:rsid w:val="005F4132"/>
    <w:rsid w:val="005F5029"/>
    <w:rsid w:val="005F77D7"/>
    <w:rsid w:val="006002C5"/>
    <w:rsid w:val="00600343"/>
    <w:rsid w:val="00600470"/>
    <w:rsid w:val="00600C80"/>
    <w:rsid w:val="00600FF8"/>
    <w:rsid w:val="006013DF"/>
    <w:rsid w:val="00601965"/>
    <w:rsid w:val="00601BC6"/>
    <w:rsid w:val="0060252A"/>
    <w:rsid w:val="006026BF"/>
    <w:rsid w:val="00602A5D"/>
    <w:rsid w:val="00602C4E"/>
    <w:rsid w:val="006035D8"/>
    <w:rsid w:val="006055C5"/>
    <w:rsid w:val="00605707"/>
    <w:rsid w:val="006068C4"/>
    <w:rsid w:val="0060783C"/>
    <w:rsid w:val="00610F47"/>
    <w:rsid w:val="00611719"/>
    <w:rsid w:val="00611D04"/>
    <w:rsid w:val="00612FAA"/>
    <w:rsid w:val="00613BA6"/>
    <w:rsid w:val="006142D8"/>
    <w:rsid w:val="006168B0"/>
    <w:rsid w:val="006202B4"/>
    <w:rsid w:val="006203D6"/>
    <w:rsid w:val="00621BB1"/>
    <w:rsid w:val="006241C3"/>
    <w:rsid w:val="006264E5"/>
    <w:rsid w:val="00626FF3"/>
    <w:rsid w:val="0062747F"/>
    <w:rsid w:val="0063120A"/>
    <w:rsid w:val="006337C7"/>
    <w:rsid w:val="0063448E"/>
    <w:rsid w:val="0063575C"/>
    <w:rsid w:val="006359A0"/>
    <w:rsid w:val="0063666F"/>
    <w:rsid w:val="00637995"/>
    <w:rsid w:val="0064017B"/>
    <w:rsid w:val="006414BF"/>
    <w:rsid w:val="00641D18"/>
    <w:rsid w:val="00643CDC"/>
    <w:rsid w:val="006442F8"/>
    <w:rsid w:val="006447AA"/>
    <w:rsid w:val="00645382"/>
    <w:rsid w:val="00645AC4"/>
    <w:rsid w:val="00645BC4"/>
    <w:rsid w:val="006468B4"/>
    <w:rsid w:val="00647C74"/>
    <w:rsid w:val="00650279"/>
    <w:rsid w:val="00650772"/>
    <w:rsid w:val="00651B7C"/>
    <w:rsid w:val="00652184"/>
    <w:rsid w:val="0065304B"/>
    <w:rsid w:val="00653715"/>
    <w:rsid w:val="00653C87"/>
    <w:rsid w:val="00654FE5"/>
    <w:rsid w:val="0065637C"/>
    <w:rsid w:val="00656468"/>
    <w:rsid w:val="00657B52"/>
    <w:rsid w:val="00657CE8"/>
    <w:rsid w:val="00661595"/>
    <w:rsid w:val="00662C64"/>
    <w:rsid w:val="00662DC6"/>
    <w:rsid w:val="00665410"/>
    <w:rsid w:val="00665845"/>
    <w:rsid w:val="00667AC0"/>
    <w:rsid w:val="00667D95"/>
    <w:rsid w:val="00671096"/>
    <w:rsid w:val="006720F1"/>
    <w:rsid w:val="006726B5"/>
    <w:rsid w:val="00672C40"/>
    <w:rsid w:val="00672C8E"/>
    <w:rsid w:val="00675A52"/>
    <w:rsid w:val="00677DDA"/>
    <w:rsid w:val="00677E10"/>
    <w:rsid w:val="006802A0"/>
    <w:rsid w:val="00680300"/>
    <w:rsid w:val="00682C32"/>
    <w:rsid w:val="00683CE4"/>
    <w:rsid w:val="0068464A"/>
    <w:rsid w:val="006863F4"/>
    <w:rsid w:val="0068642A"/>
    <w:rsid w:val="00687E66"/>
    <w:rsid w:val="006906C0"/>
    <w:rsid w:val="00690B26"/>
    <w:rsid w:val="00691608"/>
    <w:rsid w:val="006929CE"/>
    <w:rsid w:val="006948F7"/>
    <w:rsid w:val="006962B2"/>
    <w:rsid w:val="00696B81"/>
    <w:rsid w:val="00696F5A"/>
    <w:rsid w:val="00697ED3"/>
    <w:rsid w:val="006A117E"/>
    <w:rsid w:val="006A152A"/>
    <w:rsid w:val="006A17B9"/>
    <w:rsid w:val="006A221A"/>
    <w:rsid w:val="006A22E1"/>
    <w:rsid w:val="006A4589"/>
    <w:rsid w:val="006A51BA"/>
    <w:rsid w:val="006A617B"/>
    <w:rsid w:val="006B11AD"/>
    <w:rsid w:val="006B1744"/>
    <w:rsid w:val="006B1AB1"/>
    <w:rsid w:val="006B1D09"/>
    <w:rsid w:val="006B1F69"/>
    <w:rsid w:val="006B332D"/>
    <w:rsid w:val="006B35EF"/>
    <w:rsid w:val="006B6380"/>
    <w:rsid w:val="006B7419"/>
    <w:rsid w:val="006B7B7C"/>
    <w:rsid w:val="006C13D8"/>
    <w:rsid w:val="006C14D2"/>
    <w:rsid w:val="006C1891"/>
    <w:rsid w:val="006C2885"/>
    <w:rsid w:val="006C4357"/>
    <w:rsid w:val="006C46F5"/>
    <w:rsid w:val="006C5AE4"/>
    <w:rsid w:val="006C6A99"/>
    <w:rsid w:val="006D17F7"/>
    <w:rsid w:val="006D2498"/>
    <w:rsid w:val="006D3891"/>
    <w:rsid w:val="006D45EC"/>
    <w:rsid w:val="006D6BAE"/>
    <w:rsid w:val="006E1101"/>
    <w:rsid w:val="006E24F0"/>
    <w:rsid w:val="006E2AA2"/>
    <w:rsid w:val="006E43C9"/>
    <w:rsid w:val="006E5046"/>
    <w:rsid w:val="006E54EE"/>
    <w:rsid w:val="006E5A3C"/>
    <w:rsid w:val="006E6BA0"/>
    <w:rsid w:val="006E7FFB"/>
    <w:rsid w:val="006F00EC"/>
    <w:rsid w:val="006F0A15"/>
    <w:rsid w:val="006F0BE2"/>
    <w:rsid w:val="006F0FD5"/>
    <w:rsid w:val="006F11AA"/>
    <w:rsid w:val="006F13C7"/>
    <w:rsid w:val="006F17F9"/>
    <w:rsid w:val="006F1EEE"/>
    <w:rsid w:val="006F3577"/>
    <w:rsid w:val="006F399D"/>
    <w:rsid w:val="006F3C27"/>
    <w:rsid w:val="006F3FA5"/>
    <w:rsid w:val="006F625F"/>
    <w:rsid w:val="006F6E91"/>
    <w:rsid w:val="00700158"/>
    <w:rsid w:val="007006EF"/>
    <w:rsid w:val="00701168"/>
    <w:rsid w:val="00702AEB"/>
    <w:rsid w:val="00702B16"/>
    <w:rsid w:val="00702E33"/>
    <w:rsid w:val="00703A37"/>
    <w:rsid w:val="00703C56"/>
    <w:rsid w:val="00707912"/>
    <w:rsid w:val="00710DBE"/>
    <w:rsid w:val="00711592"/>
    <w:rsid w:val="0071199B"/>
    <w:rsid w:val="00711DFF"/>
    <w:rsid w:val="00711E30"/>
    <w:rsid w:val="0071654F"/>
    <w:rsid w:val="00716B49"/>
    <w:rsid w:val="00717BB9"/>
    <w:rsid w:val="00717CE9"/>
    <w:rsid w:val="00720975"/>
    <w:rsid w:val="00720A10"/>
    <w:rsid w:val="007215C2"/>
    <w:rsid w:val="00721AA0"/>
    <w:rsid w:val="00721EC4"/>
    <w:rsid w:val="007227D5"/>
    <w:rsid w:val="00722E2B"/>
    <w:rsid w:val="007233C9"/>
    <w:rsid w:val="007258E1"/>
    <w:rsid w:val="00726AE2"/>
    <w:rsid w:val="007270E3"/>
    <w:rsid w:val="00727ED4"/>
    <w:rsid w:val="007307CF"/>
    <w:rsid w:val="00730AA0"/>
    <w:rsid w:val="00730FBF"/>
    <w:rsid w:val="00731DB6"/>
    <w:rsid w:val="00732D16"/>
    <w:rsid w:val="00732DB1"/>
    <w:rsid w:val="007334A1"/>
    <w:rsid w:val="0073363B"/>
    <w:rsid w:val="00733C23"/>
    <w:rsid w:val="00735A39"/>
    <w:rsid w:val="00736274"/>
    <w:rsid w:val="007374A4"/>
    <w:rsid w:val="00737CD1"/>
    <w:rsid w:val="00740E06"/>
    <w:rsid w:val="00740EE5"/>
    <w:rsid w:val="00743311"/>
    <w:rsid w:val="0074447B"/>
    <w:rsid w:val="007449A3"/>
    <w:rsid w:val="007449E9"/>
    <w:rsid w:val="00745545"/>
    <w:rsid w:val="0074619B"/>
    <w:rsid w:val="00746E4E"/>
    <w:rsid w:val="007470FD"/>
    <w:rsid w:val="007509BF"/>
    <w:rsid w:val="0075181E"/>
    <w:rsid w:val="00751832"/>
    <w:rsid w:val="007521A6"/>
    <w:rsid w:val="0075323C"/>
    <w:rsid w:val="00753260"/>
    <w:rsid w:val="007541B5"/>
    <w:rsid w:val="00756DA2"/>
    <w:rsid w:val="00757498"/>
    <w:rsid w:val="0075764E"/>
    <w:rsid w:val="00757687"/>
    <w:rsid w:val="007579EA"/>
    <w:rsid w:val="00762016"/>
    <w:rsid w:val="00762111"/>
    <w:rsid w:val="00762248"/>
    <w:rsid w:val="00762E61"/>
    <w:rsid w:val="00763739"/>
    <w:rsid w:val="00764A9F"/>
    <w:rsid w:val="007651DD"/>
    <w:rsid w:val="00765CBA"/>
    <w:rsid w:val="007666D2"/>
    <w:rsid w:val="007670C4"/>
    <w:rsid w:val="00771151"/>
    <w:rsid w:val="00771430"/>
    <w:rsid w:val="00772511"/>
    <w:rsid w:val="00772FDD"/>
    <w:rsid w:val="0077398E"/>
    <w:rsid w:val="007758AD"/>
    <w:rsid w:val="00775EC0"/>
    <w:rsid w:val="007764FC"/>
    <w:rsid w:val="007768C0"/>
    <w:rsid w:val="00777912"/>
    <w:rsid w:val="007814A9"/>
    <w:rsid w:val="00781898"/>
    <w:rsid w:val="007818E6"/>
    <w:rsid w:val="00782460"/>
    <w:rsid w:val="00782BDB"/>
    <w:rsid w:val="007831A3"/>
    <w:rsid w:val="007836AE"/>
    <w:rsid w:val="00783AE8"/>
    <w:rsid w:val="00783BE9"/>
    <w:rsid w:val="00783FF0"/>
    <w:rsid w:val="00786219"/>
    <w:rsid w:val="00786370"/>
    <w:rsid w:val="00786446"/>
    <w:rsid w:val="00786B04"/>
    <w:rsid w:val="0078737C"/>
    <w:rsid w:val="00787B99"/>
    <w:rsid w:val="00790224"/>
    <w:rsid w:val="00790883"/>
    <w:rsid w:val="00791AA5"/>
    <w:rsid w:val="00791C24"/>
    <w:rsid w:val="00792F97"/>
    <w:rsid w:val="00793072"/>
    <w:rsid w:val="00794C4E"/>
    <w:rsid w:val="0079557A"/>
    <w:rsid w:val="00795809"/>
    <w:rsid w:val="00795AA3"/>
    <w:rsid w:val="00795B5E"/>
    <w:rsid w:val="00795DA5"/>
    <w:rsid w:val="00796911"/>
    <w:rsid w:val="007A1E82"/>
    <w:rsid w:val="007A1EB4"/>
    <w:rsid w:val="007A1FEF"/>
    <w:rsid w:val="007A236A"/>
    <w:rsid w:val="007A2431"/>
    <w:rsid w:val="007A560D"/>
    <w:rsid w:val="007A686B"/>
    <w:rsid w:val="007A72DE"/>
    <w:rsid w:val="007A7AF5"/>
    <w:rsid w:val="007B072D"/>
    <w:rsid w:val="007B0894"/>
    <w:rsid w:val="007B0E32"/>
    <w:rsid w:val="007B15EC"/>
    <w:rsid w:val="007B1CD4"/>
    <w:rsid w:val="007B1FBA"/>
    <w:rsid w:val="007B2D72"/>
    <w:rsid w:val="007B311F"/>
    <w:rsid w:val="007B3418"/>
    <w:rsid w:val="007B4A24"/>
    <w:rsid w:val="007B5032"/>
    <w:rsid w:val="007B5424"/>
    <w:rsid w:val="007B5EC4"/>
    <w:rsid w:val="007B5F7D"/>
    <w:rsid w:val="007B6A32"/>
    <w:rsid w:val="007B74F8"/>
    <w:rsid w:val="007B7731"/>
    <w:rsid w:val="007B7FC7"/>
    <w:rsid w:val="007C1927"/>
    <w:rsid w:val="007C1E77"/>
    <w:rsid w:val="007C1FF3"/>
    <w:rsid w:val="007C2104"/>
    <w:rsid w:val="007C231B"/>
    <w:rsid w:val="007C23F9"/>
    <w:rsid w:val="007C3711"/>
    <w:rsid w:val="007C4575"/>
    <w:rsid w:val="007C521D"/>
    <w:rsid w:val="007C6687"/>
    <w:rsid w:val="007C696A"/>
    <w:rsid w:val="007C7123"/>
    <w:rsid w:val="007C7E1A"/>
    <w:rsid w:val="007D075B"/>
    <w:rsid w:val="007D0867"/>
    <w:rsid w:val="007D1434"/>
    <w:rsid w:val="007D1D35"/>
    <w:rsid w:val="007D1DA6"/>
    <w:rsid w:val="007D25AE"/>
    <w:rsid w:val="007D25FA"/>
    <w:rsid w:val="007D3FB9"/>
    <w:rsid w:val="007D51FA"/>
    <w:rsid w:val="007D5269"/>
    <w:rsid w:val="007D590D"/>
    <w:rsid w:val="007D5AA0"/>
    <w:rsid w:val="007D5D36"/>
    <w:rsid w:val="007D6965"/>
    <w:rsid w:val="007D6AFE"/>
    <w:rsid w:val="007D73F2"/>
    <w:rsid w:val="007E1383"/>
    <w:rsid w:val="007E157F"/>
    <w:rsid w:val="007E2651"/>
    <w:rsid w:val="007E2CC1"/>
    <w:rsid w:val="007E502D"/>
    <w:rsid w:val="007E618C"/>
    <w:rsid w:val="007E6451"/>
    <w:rsid w:val="007E672B"/>
    <w:rsid w:val="007E674B"/>
    <w:rsid w:val="007E7A93"/>
    <w:rsid w:val="007E7E6B"/>
    <w:rsid w:val="007E7FE9"/>
    <w:rsid w:val="007F04E8"/>
    <w:rsid w:val="007F0650"/>
    <w:rsid w:val="007F0B92"/>
    <w:rsid w:val="007F1687"/>
    <w:rsid w:val="007F4691"/>
    <w:rsid w:val="007F5C4E"/>
    <w:rsid w:val="007F6A3E"/>
    <w:rsid w:val="007F7428"/>
    <w:rsid w:val="007F7E43"/>
    <w:rsid w:val="008003E0"/>
    <w:rsid w:val="00800930"/>
    <w:rsid w:val="00803690"/>
    <w:rsid w:val="008049E3"/>
    <w:rsid w:val="00806B28"/>
    <w:rsid w:val="00806F62"/>
    <w:rsid w:val="00807FDE"/>
    <w:rsid w:val="00810B70"/>
    <w:rsid w:val="00811CA0"/>
    <w:rsid w:val="00811F7B"/>
    <w:rsid w:val="00813FFA"/>
    <w:rsid w:val="0081480E"/>
    <w:rsid w:val="00814A63"/>
    <w:rsid w:val="0081508F"/>
    <w:rsid w:val="00815765"/>
    <w:rsid w:val="008164AC"/>
    <w:rsid w:val="00816D1A"/>
    <w:rsid w:val="00817076"/>
    <w:rsid w:val="0082083E"/>
    <w:rsid w:val="008216CB"/>
    <w:rsid w:val="008249ED"/>
    <w:rsid w:val="00825D33"/>
    <w:rsid w:val="00825FD2"/>
    <w:rsid w:val="0083032E"/>
    <w:rsid w:val="00831D52"/>
    <w:rsid w:val="00832325"/>
    <w:rsid w:val="008334CE"/>
    <w:rsid w:val="00836F28"/>
    <w:rsid w:val="00837040"/>
    <w:rsid w:val="00837123"/>
    <w:rsid w:val="0083758B"/>
    <w:rsid w:val="00841B7B"/>
    <w:rsid w:val="008421C7"/>
    <w:rsid w:val="0084238A"/>
    <w:rsid w:val="008423B2"/>
    <w:rsid w:val="0084317B"/>
    <w:rsid w:val="00843BD7"/>
    <w:rsid w:val="00843EB2"/>
    <w:rsid w:val="00845AC8"/>
    <w:rsid w:val="00845CE6"/>
    <w:rsid w:val="00846639"/>
    <w:rsid w:val="00846898"/>
    <w:rsid w:val="00847637"/>
    <w:rsid w:val="008508C6"/>
    <w:rsid w:val="0085094F"/>
    <w:rsid w:val="00850B8E"/>
    <w:rsid w:val="0085180C"/>
    <w:rsid w:val="00852516"/>
    <w:rsid w:val="00852AC7"/>
    <w:rsid w:val="00853249"/>
    <w:rsid w:val="008534DE"/>
    <w:rsid w:val="00853C30"/>
    <w:rsid w:val="00853DCB"/>
    <w:rsid w:val="0085423F"/>
    <w:rsid w:val="008553D3"/>
    <w:rsid w:val="00855CB1"/>
    <w:rsid w:val="00861050"/>
    <w:rsid w:val="008625BA"/>
    <w:rsid w:val="00865335"/>
    <w:rsid w:val="00865F7B"/>
    <w:rsid w:val="00865F91"/>
    <w:rsid w:val="00866D5B"/>
    <w:rsid w:val="00867DF1"/>
    <w:rsid w:val="00870269"/>
    <w:rsid w:val="0087135E"/>
    <w:rsid w:val="00871E45"/>
    <w:rsid w:val="00872060"/>
    <w:rsid w:val="00872804"/>
    <w:rsid w:val="00873660"/>
    <w:rsid w:val="00873FEB"/>
    <w:rsid w:val="00876062"/>
    <w:rsid w:val="008769E5"/>
    <w:rsid w:val="00876ECB"/>
    <w:rsid w:val="00877A28"/>
    <w:rsid w:val="00880356"/>
    <w:rsid w:val="00882217"/>
    <w:rsid w:val="00882618"/>
    <w:rsid w:val="00883EF6"/>
    <w:rsid w:val="00886621"/>
    <w:rsid w:val="008878F6"/>
    <w:rsid w:val="00890DDB"/>
    <w:rsid w:val="00891032"/>
    <w:rsid w:val="0089151B"/>
    <w:rsid w:val="008919D1"/>
    <w:rsid w:val="00891B9C"/>
    <w:rsid w:val="00893892"/>
    <w:rsid w:val="00893B0E"/>
    <w:rsid w:val="0089409A"/>
    <w:rsid w:val="0089591C"/>
    <w:rsid w:val="00895A18"/>
    <w:rsid w:val="00895B35"/>
    <w:rsid w:val="008966C3"/>
    <w:rsid w:val="008969E4"/>
    <w:rsid w:val="00897937"/>
    <w:rsid w:val="00897A2F"/>
    <w:rsid w:val="008A0009"/>
    <w:rsid w:val="008A0AB9"/>
    <w:rsid w:val="008A12B0"/>
    <w:rsid w:val="008A2C3E"/>
    <w:rsid w:val="008A40CA"/>
    <w:rsid w:val="008A44B5"/>
    <w:rsid w:val="008A4D19"/>
    <w:rsid w:val="008A53C3"/>
    <w:rsid w:val="008A5BD9"/>
    <w:rsid w:val="008A5F07"/>
    <w:rsid w:val="008A60DC"/>
    <w:rsid w:val="008A72E4"/>
    <w:rsid w:val="008B048F"/>
    <w:rsid w:val="008B0BB7"/>
    <w:rsid w:val="008B1805"/>
    <w:rsid w:val="008B1E85"/>
    <w:rsid w:val="008B61D5"/>
    <w:rsid w:val="008B659C"/>
    <w:rsid w:val="008C04A9"/>
    <w:rsid w:val="008C0542"/>
    <w:rsid w:val="008C1AEC"/>
    <w:rsid w:val="008C301B"/>
    <w:rsid w:val="008C48E7"/>
    <w:rsid w:val="008C64EE"/>
    <w:rsid w:val="008C7231"/>
    <w:rsid w:val="008D082A"/>
    <w:rsid w:val="008D1B0D"/>
    <w:rsid w:val="008D2067"/>
    <w:rsid w:val="008D34EB"/>
    <w:rsid w:val="008D3AC1"/>
    <w:rsid w:val="008D41C5"/>
    <w:rsid w:val="008D4317"/>
    <w:rsid w:val="008D5013"/>
    <w:rsid w:val="008D6CBE"/>
    <w:rsid w:val="008D739C"/>
    <w:rsid w:val="008D76C8"/>
    <w:rsid w:val="008E03EA"/>
    <w:rsid w:val="008E0A01"/>
    <w:rsid w:val="008E0AB3"/>
    <w:rsid w:val="008E0B6A"/>
    <w:rsid w:val="008E0BA2"/>
    <w:rsid w:val="008E2CB1"/>
    <w:rsid w:val="008E2D64"/>
    <w:rsid w:val="008E3ACE"/>
    <w:rsid w:val="008E5BFC"/>
    <w:rsid w:val="008E78C7"/>
    <w:rsid w:val="008F05B3"/>
    <w:rsid w:val="008F0907"/>
    <w:rsid w:val="008F142C"/>
    <w:rsid w:val="008F37EB"/>
    <w:rsid w:val="008F3CDA"/>
    <w:rsid w:val="008F4253"/>
    <w:rsid w:val="008F4A16"/>
    <w:rsid w:val="008F5A54"/>
    <w:rsid w:val="008F6ABA"/>
    <w:rsid w:val="008F6D24"/>
    <w:rsid w:val="008F74E5"/>
    <w:rsid w:val="008F7644"/>
    <w:rsid w:val="008F77E6"/>
    <w:rsid w:val="00900256"/>
    <w:rsid w:val="00900767"/>
    <w:rsid w:val="00900D32"/>
    <w:rsid w:val="0090155A"/>
    <w:rsid w:val="00901978"/>
    <w:rsid w:val="00902813"/>
    <w:rsid w:val="00902946"/>
    <w:rsid w:val="00902A82"/>
    <w:rsid w:val="00903096"/>
    <w:rsid w:val="00903288"/>
    <w:rsid w:val="00903405"/>
    <w:rsid w:val="0090348B"/>
    <w:rsid w:val="00903CAD"/>
    <w:rsid w:val="00905AD7"/>
    <w:rsid w:val="00905FC7"/>
    <w:rsid w:val="00906CF4"/>
    <w:rsid w:val="009074BA"/>
    <w:rsid w:val="0090760A"/>
    <w:rsid w:val="00910F3E"/>
    <w:rsid w:val="00911894"/>
    <w:rsid w:val="009125BA"/>
    <w:rsid w:val="00913ABB"/>
    <w:rsid w:val="00915968"/>
    <w:rsid w:val="00915FEE"/>
    <w:rsid w:val="00916BC6"/>
    <w:rsid w:val="00917299"/>
    <w:rsid w:val="00917710"/>
    <w:rsid w:val="00920729"/>
    <w:rsid w:val="00920C43"/>
    <w:rsid w:val="00921D52"/>
    <w:rsid w:val="00923F0D"/>
    <w:rsid w:val="0092427D"/>
    <w:rsid w:val="00924B82"/>
    <w:rsid w:val="009258CA"/>
    <w:rsid w:val="00925EA3"/>
    <w:rsid w:val="0092698E"/>
    <w:rsid w:val="0092722F"/>
    <w:rsid w:val="00927937"/>
    <w:rsid w:val="00927D60"/>
    <w:rsid w:val="00930ADB"/>
    <w:rsid w:val="00930E74"/>
    <w:rsid w:val="00931C39"/>
    <w:rsid w:val="00932029"/>
    <w:rsid w:val="00932DEC"/>
    <w:rsid w:val="00933867"/>
    <w:rsid w:val="0093461D"/>
    <w:rsid w:val="00936368"/>
    <w:rsid w:val="009376B6"/>
    <w:rsid w:val="00937A20"/>
    <w:rsid w:val="00937EEF"/>
    <w:rsid w:val="00940045"/>
    <w:rsid w:val="00940E55"/>
    <w:rsid w:val="00941C1B"/>
    <w:rsid w:val="00942583"/>
    <w:rsid w:val="00943183"/>
    <w:rsid w:val="009431E0"/>
    <w:rsid w:val="00945490"/>
    <w:rsid w:val="009454DF"/>
    <w:rsid w:val="009459FD"/>
    <w:rsid w:val="00945F7D"/>
    <w:rsid w:val="00946741"/>
    <w:rsid w:val="00946BCD"/>
    <w:rsid w:val="00950FC7"/>
    <w:rsid w:val="009514C0"/>
    <w:rsid w:val="00951DBD"/>
    <w:rsid w:val="00953197"/>
    <w:rsid w:val="0095372C"/>
    <w:rsid w:val="00954A08"/>
    <w:rsid w:val="0095538E"/>
    <w:rsid w:val="00955BCE"/>
    <w:rsid w:val="0095714C"/>
    <w:rsid w:val="009571A0"/>
    <w:rsid w:val="009579A2"/>
    <w:rsid w:val="00960A82"/>
    <w:rsid w:val="00960A96"/>
    <w:rsid w:val="00961266"/>
    <w:rsid w:val="00961352"/>
    <w:rsid w:val="00962281"/>
    <w:rsid w:val="00962C29"/>
    <w:rsid w:val="00965A77"/>
    <w:rsid w:val="00966DFD"/>
    <w:rsid w:val="00967E22"/>
    <w:rsid w:val="009703AC"/>
    <w:rsid w:val="009704DF"/>
    <w:rsid w:val="0097137B"/>
    <w:rsid w:val="0097162F"/>
    <w:rsid w:val="00971C17"/>
    <w:rsid w:val="00971E92"/>
    <w:rsid w:val="00972B2F"/>
    <w:rsid w:val="00972FFA"/>
    <w:rsid w:val="00973690"/>
    <w:rsid w:val="00974248"/>
    <w:rsid w:val="00974D76"/>
    <w:rsid w:val="00975265"/>
    <w:rsid w:val="00975CF5"/>
    <w:rsid w:val="00976345"/>
    <w:rsid w:val="00976FBC"/>
    <w:rsid w:val="00977197"/>
    <w:rsid w:val="00977BEA"/>
    <w:rsid w:val="00980B5B"/>
    <w:rsid w:val="009812D5"/>
    <w:rsid w:val="009835CE"/>
    <w:rsid w:val="00983A22"/>
    <w:rsid w:val="00983EDF"/>
    <w:rsid w:val="00983FF7"/>
    <w:rsid w:val="009840B5"/>
    <w:rsid w:val="0098411E"/>
    <w:rsid w:val="009847FF"/>
    <w:rsid w:val="0098579A"/>
    <w:rsid w:val="009866A5"/>
    <w:rsid w:val="00987B54"/>
    <w:rsid w:val="00990A1A"/>
    <w:rsid w:val="00990A89"/>
    <w:rsid w:val="0099167D"/>
    <w:rsid w:val="00991B5F"/>
    <w:rsid w:val="00991E41"/>
    <w:rsid w:val="00992394"/>
    <w:rsid w:val="00992396"/>
    <w:rsid w:val="0099243A"/>
    <w:rsid w:val="00992E2F"/>
    <w:rsid w:val="0099307B"/>
    <w:rsid w:val="009950A9"/>
    <w:rsid w:val="00995DD5"/>
    <w:rsid w:val="00996034"/>
    <w:rsid w:val="009962E0"/>
    <w:rsid w:val="00996CE9"/>
    <w:rsid w:val="009974CB"/>
    <w:rsid w:val="00997526"/>
    <w:rsid w:val="009A02CD"/>
    <w:rsid w:val="009A0DF8"/>
    <w:rsid w:val="009A197A"/>
    <w:rsid w:val="009A2810"/>
    <w:rsid w:val="009A2A57"/>
    <w:rsid w:val="009A3C86"/>
    <w:rsid w:val="009A4090"/>
    <w:rsid w:val="009A4DEE"/>
    <w:rsid w:val="009A51FB"/>
    <w:rsid w:val="009A66A8"/>
    <w:rsid w:val="009A6B5F"/>
    <w:rsid w:val="009A6D38"/>
    <w:rsid w:val="009A6E43"/>
    <w:rsid w:val="009B026C"/>
    <w:rsid w:val="009B16CF"/>
    <w:rsid w:val="009B2015"/>
    <w:rsid w:val="009B2255"/>
    <w:rsid w:val="009B31DC"/>
    <w:rsid w:val="009B3346"/>
    <w:rsid w:val="009B3721"/>
    <w:rsid w:val="009B389F"/>
    <w:rsid w:val="009B3B21"/>
    <w:rsid w:val="009B4D5D"/>
    <w:rsid w:val="009B676B"/>
    <w:rsid w:val="009B7230"/>
    <w:rsid w:val="009B7A3C"/>
    <w:rsid w:val="009B7DE2"/>
    <w:rsid w:val="009C1036"/>
    <w:rsid w:val="009C1F45"/>
    <w:rsid w:val="009C2C03"/>
    <w:rsid w:val="009C2E66"/>
    <w:rsid w:val="009C3A1D"/>
    <w:rsid w:val="009C4CD7"/>
    <w:rsid w:val="009C4FB5"/>
    <w:rsid w:val="009C5CDF"/>
    <w:rsid w:val="009C5DAC"/>
    <w:rsid w:val="009C6F08"/>
    <w:rsid w:val="009C778D"/>
    <w:rsid w:val="009D047E"/>
    <w:rsid w:val="009D1B00"/>
    <w:rsid w:val="009D353B"/>
    <w:rsid w:val="009D40A8"/>
    <w:rsid w:val="009D445B"/>
    <w:rsid w:val="009D4957"/>
    <w:rsid w:val="009D5C30"/>
    <w:rsid w:val="009D6D6C"/>
    <w:rsid w:val="009D6F2B"/>
    <w:rsid w:val="009E1CAF"/>
    <w:rsid w:val="009E20D6"/>
    <w:rsid w:val="009E2180"/>
    <w:rsid w:val="009E23C9"/>
    <w:rsid w:val="009E26A5"/>
    <w:rsid w:val="009E28B6"/>
    <w:rsid w:val="009E2CAE"/>
    <w:rsid w:val="009E492B"/>
    <w:rsid w:val="009E4AE6"/>
    <w:rsid w:val="009E4DEC"/>
    <w:rsid w:val="009E520C"/>
    <w:rsid w:val="009E534A"/>
    <w:rsid w:val="009E55A6"/>
    <w:rsid w:val="009E59A8"/>
    <w:rsid w:val="009E59E1"/>
    <w:rsid w:val="009F1BF4"/>
    <w:rsid w:val="009F1D53"/>
    <w:rsid w:val="009F2B28"/>
    <w:rsid w:val="009F2CA4"/>
    <w:rsid w:val="009F427C"/>
    <w:rsid w:val="009F5085"/>
    <w:rsid w:val="009F50EE"/>
    <w:rsid w:val="009F568F"/>
    <w:rsid w:val="009F59AC"/>
    <w:rsid w:val="009F59B5"/>
    <w:rsid w:val="009F6A20"/>
    <w:rsid w:val="009F7ACE"/>
    <w:rsid w:val="00A0170B"/>
    <w:rsid w:val="00A018DF"/>
    <w:rsid w:val="00A02B2D"/>
    <w:rsid w:val="00A04A19"/>
    <w:rsid w:val="00A0623B"/>
    <w:rsid w:val="00A06D91"/>
    <w:rsid w:val="00A07019"/>
    <w:rsid w:val="00A077C8"/>
    <w:rsid w:val="00A103E8"/>
    <w:rsid w:val="00A11490"/>
    <w:rsid w:val="00A11D95"/>
    <w:rsid w:val="00A15C3F"/>
    <w:rsid w:val="00A16724"/>
    <w:rsid w:val="00A20AE4"/>
    <w:rsid w:val="00A20E36"/>
    <w:rsid w:val="00A2123A"/>
    <w:rsid w:val="00A21625"/>
    <w:rsid w:val="00A21972"/>
    <w:rsid w:val="00A227C7"/>
    <w:rsid w:val="00A228F4"/>
    <w:rsid w:val="00A230C1"/>
    <w:rsid w:val="00A2532E"/>
    <w:rsid w:val="00A26133"/>
    <w:rsid w:val="00A26FA8"/>
    <w:rsid w:val="00A271AF"/>
    <w:rsid w:val="00A2722D"/>
    <w:rsid w:val="00A27232"/>
    <w:rsid w:val="00A30D2F"/>
    <w:rsid w:val="00A30E6F"/>
    <w:rsid w:val="00A317D9"/>
    <w:rsid w:val="00A32170"/>
    <w:rsid w:val="00A327C7"/>
    <w:rsid w:val="00A327DC"/>
    <w:rsid w:val="00A32B6F"/>
    <w:rsid w:val="00A32FE2"/>
    <w:rsid w:val="00A33278"/>
    <w:rsid w:val="00A33A44"/>
    <w:rsid w:val="00A36685"/>
    <w:rsid w:val="00A36F21"/>
    <w:rsid w:val="00A3723C"/>
    <w:rsid w:val="00A41232"/>
    <w:rsid w:val="00A41399"/>
    <w:rsid w:val="00A413C3"/>
    <w:rsid w:val="00A415C4"/>
    <w:rsid w:val="00A41950"/>
    <w:rsid w:val="00A4322C"/>
    <w:rsid w:val="00A44539"/>
    <w:rsid w:val="00A44D62"/>
    <w:rsid w:val="00A4507A"/>
    <w:rsid w:val="00A45507"/>
    <w:rsid w:val="00A45C5D"/>
    <w:rsid w:val="00A45DCA"/>
    <w:rsid w:val="00A4663E"/>
    <w:rsid w:val="00A46CAE"/>
    <w:rsid w:val="00A474A2"/>
    <w:rsid w:val="00A47927"/>
    <w:rsid w:val="00A50667"/>
    <w:rsid w:val="00A50E1F"/>
    <w:rsid w:val="00A518E4"/>
    <w:rsid w:val="00A5275B"/>
    <w:rsid w:val="00A5332E"/>
    <w:rsid w:val="00A536F6"/>
    <w:rsid w:val="00A556BC"/>
    <w:rsid w:val="00A562A4"/>
    <w:rsid w:val="00A56958"/>
    <w:rsid w:val="00A62B13"/>
    <w:rsid w:val="00A66C19"/>
    <w:rsid w:val="00A71663"/>
    <w:rsid w:val="00A716F2"/>
    <w:rsid w:val="00A72B6E"/>
    <w:rsid w:val="00A72E9D"/>
    <w:rsid w:val="00A73A6F"/>
    <w:rsid w:val="00A743AA"/>
    <w:rsid w:val="00A7459C"/>
    <w:rsid w:val="00A757FB"/>
    <w:rsid w:val="00A7596A"/>
    <w:rsid w:val="00A76EF7"/>
    <w:rsid w:val="00A80279"/>
    <w:rsid w:val="00A80511"/>
    <w:rsid w:val="00A81B83"/>
    <w:rsid w:val="00A82445"/>
    <w:rsid w:val="00A83E06"/>
    <w:rsid w:val="00A8424F"/>
    <w:rsid w:val="00A84AEA"/>
    <w:rsid w:val="00A84B5C"/>
    <w:rsid w:val="00A84DEC"/>
    <w:rsid w:val="00A85042"/>
    <w:rsid w:val="00A8559A"/>
    <w:rsid w:val="00A864B6"/>
    <w:rsid w:val="00A87512"/>
    <w:rsid w:val="00A90519"/>
    <w:rsid w:val="00A90879"/>
    <w:rsid w:val="00A90D96"/>
    <w:rsid w:val="00A90F8C"/>
    <w:rsid w:val="00A92397"/>
    <w:rsid w:val="00A92960"/>
    <w:rsid w:val="00A93214"/>
    <w:rsid w:val="00A942CE"/>
    <w:rsid w:val="00A95E1A"/>
    <w:rsid w:val="00A96958"/>
    <w:rsid w:val="00A97FDA"/>
    <w:rsid w:val="00AA05D2"/>
    <w:rsid w:val="00AA144F"/>
    <w:rsid w:val="00AA251D"/>
    <w:rsid w:val="00AA2FD2"/>
    <w:rsid w:val="00AA3E47"/>
    <w:rsid w:val="00AA4162"/>
    <w:rsid w:val="00AA4F2A"/>
    <w:rsid w:val="00AA54A8"/>
    <w:rsid w:val="00AA5BB8"/>
    <w:rsid w:val="00AA62DD"/>
    <w:rsid w:val="00AB17C5"/>
    <w:rsid w:val="00AB2962"/>
    <w:rsid w:val="00AB3938"/>
    <w:rsid w:val="00AB4CEB"/>
    <w:rsid w:val="00AB59C4"/>
    <w:rsid w:val="00AB5F19"/>
    <w:rsid w:val="00AB606E"/>
    <w:rsid w:val="00AB655F"/>
    <w:rsid w:val="00AB6FD9"/>
    <w:rsid w:val="00AB7AA8"/>
    <w:rsid w:val="00AB7FE1"/>
    <w:rsid w:val="00AC133B"/>
    <w:rsid w:val="00AC2233"/>
    <w:rsid w:val="00AC3464"/>
    <w:rsid w:val="00AC4499"/>
    <w:rsid w:val="00AC4CEE"/>
    <w:rsid w:val="00AC4EA0"/>
    <w:rsid w:val="00AC5B16"/>
    <w:rsid w:val="00AC6211"/>
    <w:rsid w:val="00AC654B"/>
    <w:rsid w:val="00AC7B9F"/>
    <w:rsid w:val="00AC7FC4"/>
    <w:rsid w:val="00AD193B"/>
    <w:rsid w:val="00AD1E4C"/>
    <w:rsid w:val="00AD4168"/>
    <w:rsid w:val="00AD41AF"/>
    <w:rsid w:val="00AD5047"/>
    <w:rsid w:val="00AD5B4B"/>
    <w:rsid w:val="00AD5B71"/>
    <w:rsid w:val="00AD68AF"/>
    <w:rsid w:val="00AD75F8"/>
    <w:rsid w:val="00AE0A6A"/>
    <w:rsid w:val="00AE0F80"/>
    <w:rsid w:val="00AE1B55"/>
    <w:rsid w:val="00AE27EE"/>
    <w:rsid w:val="00AE297E"/>
    <w:rsid w:val="00AE2CBF"/>
    <w:rsid w:val="00AE3E6C"/>
    <w:rsid w:val="00AE4849"/>
    <w:rsid w:val="00AE52B8"/>
    <w:rsid w:val="00AF0240"/>
    <w:rsid w:val="00AF08BE"/>
    <w:rsid w:val="00AF0E5D"/>
    <w:rsid w:val="00AF2748"/>
    <w:rsid w:val="00AF2DBA"/>
    <w:rsid w:val="00AF3756"/>
    <w:rsid w:val="00AF3D74"/>
    <w:rsid w:val="00AF4E8D"/>
    <w:rsid w:val="00AF5965"/>
    <w:rsid w:val="00AF5982"/>
    <w:rsid w:val="00AF6560"/>
    <w:rsid w:val="00AF77C5"/>
    <w:rsid w:val="00B00718"/>
    <w:rsid w:val="00B011ED"/>
    <w:rsid w:val="00B02464"/>
    <w:rsid w:val="00B04EBC"/>
    <w:rsid w:val="00B04EC9"/>
    <w:rsid w:val="00B050B2"/>
    <w:rsid w:val="00B05561"/>
    <w:rsid w:val="00B0568E"/>
    <w:rsid w:val="00B05E7C"/>
    <w:rsid w:val="00B06840"/>
    <w:rsid w:val="00B06FB6"/>
    <w:rsid w:val="00B10182"/>
    <w:rsid w:val="00B10872"/>
    <w:rsid w:val="00B12257"/>
    <w:rsid w:val="00B13291"/>
    <w:rsid w:val="00B140E6"/>
    <w:rsid w:val="00B14213"/>
    <w:rsid w:val="00B14F52"/>
    <w:rsid w:val="00B14F75"/>
    <w:rsid w:val="00B153C6"/>
    <w:rsid w:val="00B16081"/>
    <w:rsid w:val="00B16937"/>
    <w:rsid w:val="00B17F88"/>
    <w:rsid w:val="00B2068C"/>
    <w:rsid w:val="00B20FD3"/>
    <w:rsid w:val="00B222A6"/>
    <w:rsid w:val="00B2312B"/>
    <w:rsid w:val="00B26E46"/>
    <w:rsid w:val="00B26F70"/>
    <w:rsid w:val="00B27B4E"/>
    <w:rsid w:val="00B27EE4"/>
    <w:rsid w:val="00B3417D"/>
    <w:rsid w:val="00B342F0"/>
    <w:rsid w:val="00B3540F"/>
    <w:rsid w:val="00B36177"/>
    <w:rsid w:val="00B37471"/>
    <w:rsid w:val="00B402BF"/>
    <w:rsid w:val="00B40E38"/>
    <w:rsid w:val="00B417DF"/>
    <w:rsid w:val="00B42EE1"/>
    <w:rsid w:val="00B45B31"/>
    <w:rsid w:val="00B45E4B"/>
    <w:rsid w:val="00B46ABE"/>
    <w:rsid w:val="00B46D62"/>
    <w:rsid w:val="00B47D74"/>
    <w:rsid w:val="00B50490"/>
    <w:rsid w:val="00B507E9"/>
    <w:rsid w:val="00B50AD2"/>
    <w:rsid w:val="00B51F48"/>
    <w:rsid w:val="00B533BD"/>
    <w:rsid w:val="00B5396D"/>
    <w:rsid w:val="00B54FA5"/>
    <w:rsid w:val="00B55B30"/>
    <w:rsid w:val="00B56F16"/>
    <w:rsid w:val="00B57C12"/>
    <w:rsid w:val="00B600E2"/>
    <w:rsid w:val="00B622E0"/>
    <w:rsid w:val="00B626E5"/>
    <w:rsid w:val="00B64DD0"/>
    <w:rsid w:val="00B6549B"/>
    <w:rsid w:val="00B65783"/>
    <w:rsid w:val="00B66326"/>
    <w:rsid w:val="00B66FB4"/>
    <w:rsid w:val="00B710E4"/>
    <w:rsid w:val="00B7241D"/>
    <w:rsid w:val="00B72667"/>
    <w:rsid w:val="00B72EE6"/>
    <w:rsid w:val="00B75144"/>
    <w:rsid w:val="00B763BA"/>
    <w:rsid w:val="00B7714E"/>
    <w:rsid w:val="00B803CA"/>
    <w:rsid w:val="00B83DB9"/>
    <w:rsid w:val="00B84C74"/>
    <w:rsid w:val="00B84DA4"/>
    <w:rsid w:val="00B85027"/>
    <w:rsid w:val="00B8532E"/>
    <w:rsid w:val="00B85A79"/>
    <w:rsid w:val="00B85F38"/>
    <w:rsid w:val="00B86113"/>
    <w:rsid w:val="00B86D3C"/>
    <w:rsid w:val="00B903BA"/>
    <w:rsid w:val="00B90EBA"/>
    <w:rsid w:val="00B9219B"/>
    <w:rsid w:val="00B936FA"/>
    <w:rsid w:val="00B94D35"/>
    <w:rsid w:val="00B94FE2"/>
    <w:rsid w:val="00B951F5"/>
    <w:rsid w:val="00B96A9C"/>
    <w:rsid w:val="00B97A61"/>
    <w:rsid w:val="00BA13C1"/>
    <w:rsid w:val="00BA180A"/>
    <w:rsid w:val="00BA21DA"/>
    <w:rsid w:val="00BA357D"/>
    <w:rsid w:val="00BA3700"/>
    <w:rsid w:val="00BA3E6F"/>
    <w:rsid w:val="00BA404A"/>
    <w:rsid w:val="00BA4D53"/>
    <w:rsid w:val="00BA5670"/>
    <w:rsid w:val="00BA56DD"/>
    <w:rsid w:val="00BA573A"/>
    <w:rsid w:val="00BA5FFA"/>
    <w:rsid w:val="00BA62B8"/>
    <w:rsid w:val="00BA6FEF"/>
    <w:rsid w:val="00BB00D3"/>
    <w:rsid w:val="00BB03B9"/>
    <w:rsid w:val="00BB349D"/>
    <w:rsid w:val="00BB3BDB"/>
    <w:rsid w:val="00BB3ECA"/>
    <w:rsid w:val="00BB49CD"/>
    <w:rsid w:val="00BB5E53"/>
    <w:rsid w:val="00BB610A"/>
    <w:rsid w:val="00BB6957"/>
    <w:rsid w:val="00BB6CF3"/>
    <w:rsid w:val="00BB7602"/>
    <w:rsid w:val="00BC046D"/>
    <w:rsid w:val="00BC1B59"/>
    <w:rsid w:val="00BC415A"/>
    <w:rsid w:val="00BC5AE7"/>
    <w:rsid w:val="00BC5B98"/>
    <w:rsid w:val="00BD1548"/>
    <w:rsid w:val="00BD3448"/>
    <w:rsid w:val="00BD60DB"/>
    <w:rsid w:val="00BD689E"/>
    <w:rsid w:val="00BD7137"/>
    <w:rsid w:val="00BD7A94"/>
    <w:rsid w:val="00BE0234"/>
    <w:rsid w:val="00BE1DAA"/>
    <w:rsid w:val="00BE209D"/>
    <w:rsid w:val="00BE2A51"/>
    <w:rsid w:val="00BE2B66"/>
    <w:rsid w:val="00BE2EEF"/>
    <w:rsid w:val="00BE34D1"/>
    <w:rsid w:val="00BE359D"/>
    <w:rsid w:val="00BE399D"/>
    <w:rsid w:val="00BE3FD8"/>
    <w:rsid w:val="00BE6D5B"/>
    <w:rsid w:val="00BF28E0"/>
    <w:rsid w:val="00BF37C4"/>
    <w:rsid w:val="00BF3F45"/>
    <w:rsid w:val="00BF41D7"/>
    <w:rsid w:val="00BF5522"/>
    <w:rsid w:val="00BF6550"/>
    <w:rsid w:val="00BF6C8A"/>
    <w:rsid w:val="00BF7445"/>
    <w:rsid w:val="00BF7837"/>
    <w:rsid w:val="00C003BB"/>
    <w:rsid w:val="00C005A3"/>
    <w:rsid w:val="00C00D6A"/>
    <w:rsid w:val="00C0212C"/>
    <w:rsid w:val="00C0258E"/>
    <w:rsid w:val="00C035D0"/>
    <w:rsid w:val="00C04429"/>
    <w:rsid w:val="00C046E5"/>
    <w:rsid w:val="00C05568"/>
    <w:rsid w:val="00C05B41"/>
    <w:rsid w:val="00C06C75"/>
    <w:rsid w:val="00C07166"/>
    <w:rsid w:val="00C074BA"/>
    <w:rsid w:val="00C0753B"/>
    <w:rsid w:val="00C1014D"/>
    <w:rsid w:val="00C10F4D"/>
    <w:rsid w:val="00C1144D"/>
    <w:rsid w:val="00C11694"/>
    <w:rsid w:val="00C11BDD"/>
    <w:rsid w:val="00C12B7E"/>
    <w:rsid w:val="00C12E58"/>
    <w:rsid w:val="00C13A02"/>
    <w:rsid w:val="00C1456D"/>
    <w:rsid w:val="00C159BF"/>
    <w:rsid w:val="00C15FE6"/>
    <w:rsid w:val="00C201E9"/>
    <w:rsid w:val="00C210EA"/>
    <w:rsid w:val="00C235E9"/>
    <w:rsid w:val="00C244D8"/>
    <w:rsid w:val="00C25373"/>
    <w:rsid w:val="00C262C7"/>
    <w:rsid w:val="00C27744"/>
    <w:rsid w:val="00C307AD"/>
    <w:rsid w:val="00C3196E"/>
    <w:rsid w:val="00C32891"/>
    <w:rsid w:val="00C32FC2"/>
    <w:rsid w:val="00C330C6"/>
    <w:rsid w:val="00C33C10"/>
    <w:rsid w:val="00C33EBC"/>
    <w:rsid w:val="00C34CC0"/>
    <w:rsid w:val="00C35204"/>
    <w:rsid w:val="00C359B4"/>
    <w:rsid w:val="00C362C7"/>
    <w:rsid w:val="00C3716C"/>
    <w:rsid w:val="00C37CC2"/>
    <w:rsid w:val="00C41259"/>
    <w:rsid w:val="00C41E4D"/>
    <w:rsid w:val="00C42595"/>
    <w:rsid w:val="00C429F5"/>
    <w:rsid w:val="00C44A8C"/>
    <w:rsid w:val="00C45777"/>
    <w:rsid w:val="00C45D7E"/>
    <w:rsid w:val="00C46378"/>
    <w:rsid w:val="00C4652B"/>
    <w:rsid w:val="00C52882"/>
    <w:rsid w:val="00C534BD"/>
    <w:rsid w:val="00C5376E"/>
    <w:rsid w:val="00C53F37"/>
    <w:rsid w:val="00C5427C"/>
    <w:rsid w:val="00C557B8"/>
    <w:rsid w:val="00C568E5"/>
    <w:rsid w:val="00C5691C"/>
    <w:rsid w:val="00C57BB3"/>
    <w:rsid w:val="00C60AA5"/>
    <w:rsid w:val="00C62310"/>
    <w:rsid w:val="00C640D8"/>
    <w:rsid w:val="00C644B7"/>
    <w:rsid w:val="00C64D0B"/>
    <w:rsid w:val="00C65C1E"/>
    <w:rsid w:val="00C67B86"/>
    <w:rsid w:val="00C67C1D"/>
    <w:rsid w:val="00C701EC"/>
    <w:rsid w:val="00C70B00"/>
    <w:rsid w:val="00C71C90"/>
    <w:rsid w:val="00C726D5"/>
    <w:rsid w:val="00C73950"/>
    <w:rsid w:val="00C74CA1"/>
    <w:rsid w:val="00C75A3D"/>
    <w:rsid w:val="00C76DF4"/>
    <w:rsid w:val="00C77F4F"/>
    <w:rsid w:val="00C80DEC"/>
    <w:rsid w:val="00C80E3D"/>
    <w:rsid w:val="00C80E94"/>
    <w:rsid w:val="00C82048"/>
    <w:rsid w:val="00C83633"/>
    <w:rsid w:val="00C86136"/>
    <w:rsid w:val="00C86562"/>
    <w:rsid w:val="00C865D0"/>
    <w:rsid w:val="00C87ADA"/>
    <w:rsid w:val="00C90F40"/>
    <w:rsid w:val="00C919FD"/>
    <w:rsid w:val="00C92FBD"/>
    <w:rsid w:val="00C94559"/>
    <w:rsid w:val="00C94EF9"/>
    <w:rsid w:val="00C9503F"/>
    <w:rsid w:val="00C952AC"/>
    <w:rsid w:val="00C95844"/>
    <w:rsid w:val="00C971AB"/>
    <w:rsid w:val="00C97A42"/>
    <w:rsid w:val="00CA04AB"/>
    <w:rsid w:val="00CA058F"/>
    <w:rsid w:val="00CA29A1"/>
    <w:rsid w:val="00CA3EBC"/>
    <w:rsid w:val="00CA418E"/>
    <w:rsid w:val="00CA4306"/>
    <w:rsid w:val="00CA4907"/>
    <w:rsid w:val="00CA4AC4"/>
    <w:rsid w:val="00CA5912"/>
    <w:rsid w:val="00CA6F86"/>
    <w:rsid w:val="00CA7FE9"/>
    <w:rsid w:val="00CB0315"/>
    <w:rsid w:val="00CB05A3"/>
    <w:rsid w:val="00CB0B96"/>
    <w:rsid w:val="00CB104A"/>
    <w:rsid w:val="00CB15B5"/>
    <w:rsid w:val="00CB2CFF"/>
    <w:rsid w:val="00CB2D9C"/>
    <w:rsid w:val="00CB3882"/>
    <w:rsid w:val="00CB434B"/>
    <w:rsid w:val="00CB50C7"/>
    <w:rsid w:val="00CB56AC"/>
    <w:rsid w:val="00CB6978"/>
    <w:rsid w:val="00CB7324"/>
    <w:rsid w:val="00CC0777"/>
    <w:rsid w:val="00CC0C2C"/>
    <w:rsid w:val="00CC1880"/>
    <w:rsid w:val="00CC2C88"/>
    <w:rsid w:val="00CC3B12"/>
    <w:rsid w:val="00CC4E15"/>
    <w:rsid w:val="00CC56E9"/>
    <w:rsid w:val="00CC60C2"/>
    <w:rsid w:val="00CC7D85"/>
    <w:rsid w:val="00CD1672"/>
    <w:rsid w:val="00CD214B"/>
    <w:rsid w:val="00CD244E"/>
    <w:rsid w:val="00CD350A"/>
    <w:rsid w:val="00CD35F0"/>
    <w:rsid w:val="00CD37CA"/>
    <w:rsid w:val="00CD3D40"/>
    <w:rsid w:val="00CD3DED"/>
    <w:rsid w:val="00CD5524"/>
    <w:rsid w:val="00CD5852"/>
    <w:rsid w:val="00CD599E"/>
    <w:rsid w:val="00CD5DB7"/>
    <w:rsid w:val="00CD6213"/>
    <w:rsid w:val="00CD659D"/>
    <w:rsid w:val="00CD69F9"/>
    <w:rsid w:val="00CD6B7F"/>
    <w:rsid w:val="00CD6C6C"/>
    <w:rsid w:val="00CD6E76"/>
    <w:rsid w:val="00CD713A"/>
    <w:rsid w:val="00CD72B4"/>
    <w:rsid w:val="00CD752C"/>
    <w:rsid w:val="00CE0C74"/>
    <w:rsid w:val="00CE2535"/>
    <w:rsid w:val="00CE2BA2"/>
    <w:rsid w:val="00CE3142"/>
    <w:rsid w:val="00CE4560"/>
    <w:rsid w:val="00CE4675"/>
    <w:rsid w:val="00CE4C99"/>
    <w:rsid w:val="00CE59D4"/>
    <w:rsid w:val="00CF2855"/>
    <w:rsid w:val="00CF38ED"/>
    <w:rsid w:val="00CF3B34"/>
    <w:rsid w:val="00CF4AA7"/>
    <w:rsid w:val="00CF637B"/>
    <w:rsid w:val="00D008F5"/>
    <w:rsid w:val="00D00DCA"/>
    <w:rsid w:val="00D013B2"/>
    <w:rsid w:val="00D01873"/>
    <w:rsid w:val="00D0194E"/>
    <w:rsid w:val="00D01DE9"/>
    <w:rsid w:val="00D027E2"/>
    <w:rsid w:val="00D03131"/>
    <w:rsid w:val="00D0434F"/>
    <w:rsid w:val="00D06224"/>
    <w:rsid w:val="00D07711"/>
    <w:rsid w:val="00D10C89"/>
    <w:rsid w:val="00D11E05"/>
    <w:rsid w:val="00D1226C"/>
    <w:rsid w:val="00D129DF"/>
    <w:rsid w:val="00D12A53"/>
    <w:rsid w:val="00D131C2"/>
    <w:rsid w:val="00D132D8"/>
    <w:rsid w:val="00D1332D"/>
    <w:rsid w:val="00D15382"/>
    <w:rsid w:val="00D16628"/>
    <w:rsid w:val="00D16CF6"/>
    <w:rsid w:val="00D207A4"/>
    <w:rsid w:val="00D212B8"/>
    <w:rsid w:val="00D22C46"/>
    <w:rsid w:val="00D237A3"/>
    <w:rsid w:val="00D23E60"/>
    <w:rsid w:val="00D24F83"/>
    <w:rsid w:val="00D250EC"/>
    <w:rsid w:val="00D25F52"/>
    <w:rsid w:val="00D2716A"/>
    <w:rsid w:val="00D27620"/>
    <w:rsid w:val="00D31415"/>
    <w:rsid w:val="00D32894"/>
    <w:rsid w:val="00D33B64"/>
    <w:rsid w:val="00D33C21"/>
    <w:rsid w:val="00D3416C"/>
    <w:rsid w:val="00D34E4F"/>
    <w:rsid w:val="00D3572A"/>
    <w:rsid w:val="00D36777"/>
    <w:rsid w:val="00D36AE4"/>
    <w:rsid w:val="00D36D28"/>
    <w:rsid w:val="00D37B6D"/>
    <w:rsid w:val="00D41758"/>
    <w:rsid w:val="00D42919"/>
    <w:rsid w:val="00D44212"/>
    <w:rsid w:val="00D45A38"/>
    <w:rsid w:val="00D45AE8"/>
    <w:rsid w:val="00D461EA"/>
    <w:rsid w:val="00D464D6"/>
    <w:rsid w:val="00D46C13"/>
    <w:rsid w:val="00D478F0"/>
    <w:rsid w:val="00D47D3E"/>
    <w:rsid w:val="00D500A1"/>
    <w:rsid w:val="00D504D6"/>
    <w:rsid w:val="00D50673"/>
    <w:rsid w:val="00D517BE"/>
    <w:rsid w:val="00D52023"/>
    <w:rsid w:val="00D53324"/>
    <w:rsid w:val="00D5473D"/>
    <w:rsid w:val="00D54C70"/>
    <w:rsid w:val="00D5518A"/>
    <w:rsid w:val="00D559F7"/>
    <w:rsid w:val="00D56E0C"/>
    <w:rsid w:val="00D616C9"/>
    <w:rsid w:val="00D62E52"/>
    <w:rsid w:val="00D62E7E"/>
    <w:rsid w:val="00D638C5"/>
    <w:rsid w:val="00D63CD6"/>
    <w:rsid w:val="00D63D29"/>
    <w:rsid w:val="00D64643"/>
    <w:rsid w:val="00D662D6"/>
    <w:rsid w:val="00D66E90"/>
    <w:rsid w:val="00D675C6"/>
    <w:rsid w:val="00D678BF"/>
    <w:rsid w:val="00D67EFE"/>
    <w:rsid w:val="00D70333"/>
    <w:rsid w:val="00D70D3C"/>
    <w:rsid w:val="00D72702"/>
    <w:rsid w:val="00D747F5"/>
    <w:rsid w:val="00D7725D"/>
    <w:rsid w:val="00D77EBF"/>
    <w:rsid w:val="00D800C2"/>
    <w:rsid w:val="00D80110"/>
    <w:rsid w:val="00D80884"/>
    <w:rsid w:val="00D82682"/>
    <w:rsid w:val="00D827F2"/>
    <w:rsid w:val="00D82D64"/>
    <w:rsid w:val="00D82E88"/>
    <w:rsid w:val="00D82E9E"/>
    <w:rsid w:val="00D837FF"/>
    <w:rsid w:val="00D84A2E"/>
    <w:rsid w:val="00D851BE"/>
    <w:rsid w:val="00D85A82"/>
    <w:rsid w:val="00D85CF5"/>
    <w:rsid w:val="00D85F0B"/>
    <w:rsid w:val="00D872D7"/>
    <w:rsid w:val="00D87317"/>
    <w:rsid w:val="00D878F7"/>
    <w:rsid w:val="00D909A3"/>
    <w:rsid w:val="00D90E32"/>
    <w:rsid w:val="00D9378A"/>
    <w:rsid w:val="00D949BF"/>
    <w:rsid w:val="00D9609C"/>
    <w:rsid w:val="00DA2312"/>
    <w:rsid w:val="00DA270E"/>
    <w:rsid w:val="00DA274C"/>
    <w:rsid w:val="00DA665D"/>
    <w:rsid w:val="00DA6798"/>
    <w:rsid w:val="00DA6CE4"/>
    <w:rsid w:val="00DB0768"/>
    <w:rsid w:val="00DB3693"/>
    <w:rsid w:val="00DB40C8"/>
    <w:rsid w:val="00DB53B3"/>
    <w:rsid w:val="00DB587C"/>
    <w:rsid w:val="00DB5F76"/>
    <w:rsid w:val="00DB614E"/>
    <w:rsid w:val="00DB684C"/>
    <w:rsid w:val="00DC0ECA"/>
    <w:rsid w:val="00DC1294"/>
    <w:rsid w:val="00DC30D0"/>
    <w:rsid w:val="00DC3FFA"/>
    <w:rsid w:val="00DC4580"/>
    <w:rsid w:val="00DC50A4"/>
    <w:rsid w:val="00DC57DC"/>
    <w:rsid w:val="00DC630D"/>
    <w:rsid w:val="00DC669D"/>
    <w:rsid w:val="00DC7D5A"/>
    <w:rsid w:val="00DC7F9A"/>
    <w:rsid w:val="00DD0131"/>
    <w:rsid w:val="00DD2C65"/>
    <w:rsid w:val="00DD50AC"/>
    <w:rsid w:val="00DD520B"/>
    <w:rsid w:val="00DD5213"/>
    <w:rsid w:val="00DD563E"/>
    <w:rsid w:val="00DD5922"/>
    <w:rsid w:val="00DD5A74"/>
    <w:rsid w:val="00DD5B4C"/>
    <w:rsid w:val="00DD5C30"/>
    <w:rsid w:val="00DD63C7"/>
    <w:rsid w:val="00DD7528"/>
    <w:rsid w:val="00DD763B"/>
    <w:rsid w:val="00DE1661"/>
    <w:rsid w:val="00DE17E8"/>
    <w:rsid w:val="00DE314D"/>
    <w:rsid w:val="00DE35AC"/>
    <w:rsid w:val="00DE3C91"/>
    <w:rsid w:val="00DE4094"/>
    <w:rsid w:val="00DE4D2D"/>
    <w:rsid w:val="00DE4F8D"/>
    <w:rsid w:val="00DE53E5"/>
    <w:rsid w:val="00DE5719"/>
    <w:rsid w:val="00DE70E6"/>
    <w:rsid w:val="00DE77EA"/>
    <w:rsid w:val="00DE7874"/>
    <w:rsid w:val="00DF01E8"/>
    <w:rsid w:val="00DF0579"/>
    <w:rsid w:val="00DF21CD"/>
    <w:rsid w:val="00DF354D"/>
    <w:rsid w:val="00DF3C57"/>
    <w:rsid w:val="00DF4729"/>
    <w:rsid w:val="00DF4D1B"/>
    <w:rsid w:val="00DF4F01"/>
    <w:rsid w:val="00DF71EF"/>
    <w:rsid w:val="00DF7387"/>
    <w:rsid w:val="00E0031A"/>
    <w:rsid w:val="00E00A30"/>
    <w:rsid w:val="00E00B62"/>
    <w:rsid w:val="00E01079"/>
    <w:rsid w:val="00E01193"/>
    <w:rsid w:val="00E02243"/>
    <w:rsid w:val="00E0472A"/>
    <w:rsid w:val="00E04DFC"/>
    <w:rsid w:val="00E0547B"/>
    <w:rsid w:val="00E0590C"/>
    <w:rsid w:val="00E059DC"/>
    <w:rsid w:val="00E06703"/>
    <w:rsid w:val="00E101F7"/>
    <w:rsid w:val="00E10CB9"/>
    <w:rsid w:val="00E10DA5"/>
    <w:rsid w:val="00E112CA"/>
    <w:rsid w:val="00E11F2B"/>
    <w:rsid w:val="00E125F5"/>
    <w:rsid w:val="00E12689"/>
    <w:rsid w:val="00E126C9"/>
    <w:rsid w:val="00E12AF7"/>
    <w:rsid w:val="00E131C6"/>
    <w:rsid w:val="00E135DC"/>
    <w:rsid w:val="00E13970"/>
    <w:rsid w:val="00E152CB"/>
    <w:rsid w:val="00E15CA3"/>
    <w:rsid w:val="00E20D9B"/>
    <w:rsid w:val="00E220DC"/>
    <w:rsid w:val="00E225CD"/>
    <w:rsid w:val="00E231FB"/>
    <w:rsid w:val="00E23DC3"/>
    <w:rsid w:val="00E2468E"/>
    <w:rsid w:val="00E25599"/>
    <w:rsid w:val="00E26878"/>
    <w:rsid w:val="00E26D70"/>
    <w:rsid w:val="00E2795F"/>
    <w:rsid w:val="00E30137"/>
    <w:rsid w:val="00E303D6"/>
    <w:rsid w:val="00E30E58"/>
    <w:rsid w:val="00E323FD"/>
    <w:rsid w:val="00E32CEF"/>
    <w:rsid w:val="00E3304D"/>
    <w:rsid w:val="00E334A5"/>
    <w:rsid w:val="00E34382"/>
    <w:rsid w:val="00E3446B"/>
    <w:rsid w:val="00E3450E"/>
    <w:rsid w:val="00E35142"/>
    <w:rsid w:val="00E360F5"/>
    <w:rsid w:val="00E3653F"/>
    <w:rsid w:val="00E365F8"/>
    <w:rsid w:val="00E36C05"/>
    <w:rsid w:val="00E376AB"/>
    <w:rsid w:val="00E3772E"/>
    <w:rsid w:val="00E40460"/>
    <w:rsid w:val="00E4058C"/>
    <w:rsid w:val="00E42223"/>
    <w:rsid w:val="00E42813"/>
    <w:rsid w:val="00E428D8"/>
    <w:rsid w:val="00E42FB6"/>
    <w:rsid w:val="00E432A0"/>
    <w:rsid w:val="00E440DE"/>
    <w:rsid w:val="00E44C03"/>
    <w:rsid w:val="00E473BD"/>
    <w:rsid w:val="00E474E3"/>
    <w:rsid w:val="00E47CFB"/>
    <w:rsid w:val="00E50AF1"/>
    <w:rsid w:val="00E51296"/>
    <w:rsid w:val="00E5177C"/>
    <w:rsid w:val="00E51987"/>
    <w:rsid w:val="00E53B80"/>
    <w:rsid w:val="00E5473C"/>
    <w:rsid w:val="00E54A02"/>
    <w:rsid w:val="00E54AA7"/>
    <w:rsid w:val="00E54BFB"/>
    <w:rsid w:val="00E55227"/>
    <w:rsid w:val="00E560E1"/>
    <w:rsid w:val="00E56EAE"/>
    <w:rsid w:val="00E5747A"/>
    <w:rsid w:val="00E576BC"/>
    <w:rsid w:val="00E600B0"/>
    <w:rsid w:val="00E60A6C"/>
    <w:rsid w:val="00E613A7"/>
    <w:rsid w:val="00E61C29"/>
    <w:rsid w:val="00E623C0"/>
    <w:rsid w:val="00E62884"/>
    <w:rsid w:val="00E62ADF"/>
    <w:rsid w:val="00E62C95"/>
    <w:rsid w:val="00E62CCD"/>
    <w:rsid w:val="00E62CDA"/>
    <w:rsid w:val="00E64250"/>
    <w:rsid w:val="00E64A2A"/>
    <w:rsid w:val="00E663EF"/>
    <w:rsid w:val="00E664AC"/>
    <w:rsid w:val="00E66ABB"/>
    <w:rsid w:val="00E67B5D"/>
    <w:rsid w:val="00E67E0B"/>
    <w:rsid w:val="00E67EC7"/>
    <w:rsid w:val="00E71245"/>
    <w:rsid w:val="00E7170C"/>
    <w:rsid w:val="00E71903"/>
    <w:rsid w:val="00E7421E"/>
    <w:rsid w:val="00E75177"/>
    <w:rsid w:val="00E75EF5"/>
    <w:rsid w:val="00E7696F"/>
    <w:rsid w:val="00E77D7E"/>
    <w:rsid w:val="00E77EEF"/>
    <w:rsid w:val="00E80412"/>
    <w:rsid w:val="00E81DFF"/>
    <w:rsid w:val="00E821C3"/>
    <w:rsid w:val="00E8253D"/>
    <w:rsid w:val="00E82A91"/>
    <w:rsid w:val="00E837C1"/>
    <w:rsid w:val="00E83911"/>
    <w:rsid w:val="00E87ABE"/>
    <w:rsid w:val="00E87EE2"/>
    <w:rsid w:val="00E90D83"/>
    <w:rsid w:val="00E90F3F"/>
    <w:rsid w:val="00E91271"/>
    <w:rsid w:val="00E9130F"/>
    <w:rsid w:val="00E9348B"/>
    <w:rsid w:val="00E93E6F"/>
    <w:rsid w:val="00E953E9"/>
    <w:rsid w:val="00E971DA"/>
    <w:rsid w:val="00E975C4"/>
    <w:rsid w:val="00EA00D7"/>
    <w:rsid w:val="00EA193B"/>
    <w:rsid w:val="00EA1956"/>
    <w:rsid w:val="00EA1AB4"/>
    <w:rsid w:val="00EA1B9D"/>
    <w:rsid w:val="00EA21DD"/>
    <w:rsid w:val="00EA278E"/>
    <w:rsid w:val="00EA33BC"/>
    <w:rsid w:val="00EA4239"/>
    <w:rsid w:val="00EA5812"/>
    <w:rsid w:val="00EA675B"/>
    <w:rsid w:val="00EA6962"/>
    <w:rsid w:val="00EA7FFC"/>
    <w:rsid w:val="00EB1EB3"/>
    <w:rsid w:val="00EB354A"/>
    <w:rsid w:val="00EB4947"/>
    <w:rsid w:val="00EB4B4D"/>
    <w:rsid w:val="00EB4D9E"/>
    <w:rsid w:val="00EB4E55"/>
    <w:rsid w:val="00EB6B52"/>
    <w:rsid w:val="00EB6E23"/>
    <w:rsid w:val="00EB73DD"/>
    <w:rsid w:val="00EC0665"/>
    <w:rsid w:val="00EC397B"/>
    <w:rsid w:val="00EC473C"/>
    <w:rsid w:val="00EC50F9"/>
    <w:rsid w:val="00EC6DF6"/>
    <w:rsid w:val="00EC7FFB"/>
    <w:rsid w:val="00ED118C"/>
    <w:rsid w:val="00ED1A42"/>
    <w:rsid w:val="00ED1D2D"/>
    <w:rsid w:val="00ED2044"/>
    <w:rsid w:val="00ED2C06"/>
    <w:rsid w:val="00ED398E"/>
    <w:rsid w:val="00ED48F7"/>
    <w:rsid w:val="00ED4EA5"/>
    <w:rsid w:val="00ED5527"/>
    <w:rsid w:val="00ED593C"/>
    <w:rsid w:val="00EE0C00"/>
    <w:rsid w:val="00EE10A5"/>
    <w:rsid w:val="00EE2899"/>
    <w:rsid w:val="00EE2EBA"/>
    <w:rsid w:val="00EE4509"/>
    <w:rsid w:val="00EE468B"/>
    <w:rsid w:val="00EE4EA2"/>
    <w:rsid w:val="00EE5506"/>
    <w:rsid w:val="00EE5CD2"/>
    <w:rsid w:val="00EE6BF2"/>
    <w:rsid w:val="00EE7FB0"/>
    <w:rsid w:val="00EF17FA"/>
    <w:rsid w:val="00EF226B"/>
    <w:rsid w:val="00EF2384"/>
    <w:rsid w:val="00EF320B"/>
    <w:rsid w:val="00EF3633"/>
    <w:rsid w:val="00EF6E1D"/>
    <w:rsid w:val="00EF6E6F"/>
    <w:rsid w:val="00EF7306"/>
    <w:rsid w:val="00EF7339"/>
    <w:rsid w:val="00F0111F"/>
    <w:rsid w:val="00F017B4"/>
    <w:rsid w:val="00F01D16"/>
    <w:rsid w:val="00F02E4D"/>
    <w:rsid w:val="00F02E68"/>
    <w:rsid w:val="00F04899"/>
    <w:rsid w:val="00F053A5"/>
    <w:rsid w:val="00F055C9"/>
    <w:rsid w:val="00F05638"/>
    <w:rsid w:val="00F06586"/>
    <w:rsid w:val="00F10BEE"/>
    <w:rsid w:val="00F10E3F"/>
    <w:rsid w:val="00F10FBA"/>
    <w:rsid w:val="00F110E8"/>
    <w:rsid w:val="00F12528"/>
    <w:rsid w:val="00F1320F"/>
    <w:rsid w:val="00F13523"/>
    <w:rsid w:val="00F13EC5"/>
    <w:rsid w:val="00F14871"/>
    <w:rsid w:val="00F16093"/>
    <w:rsid w:val="00F16939"/>
    <w:rsid w:val="00F16B10"/>
    <w:rsid w:val="00F176BE"/>
    <w:rsid w:val="00F21CB2"/>
    <w:rsid w:val="00F2272D"/>
    <w:rsid w:val="00F232FF"/>
    <w:rsid w:val="00F2434D"/>
    <w:rsid w:val="00F24C9A"/>
    <w:rsid w:val="00F24D69"/>
    <w:rsid w:val="00F24D7B"/>
    <w:rsid w:val="00F24DF1"/>
    <w:rsid w:val="00F24E6A"/>
    <w:rsid w:val="00F24EBC"/>
    <w:rsid w:val="00F254B0"/>
    <w:rsid w:val="00F2693D"/>
    <w:rsid w:val="00F275C7"/>
    <w:rsid w:val="00F2768E"/>
    <w:rsid w:val="00F302EE"/>
    <w:rsid w:val="00F30399"/>
    <w:rsid w:val="00F30CE0"/>
    <w:rsid w:val="00F30EFA"/>
    <w:rsid w:val="00F318C4"/>
    <w:rsid w:val="00F31B79"/>
    <w:rsid w:val="00F31BF3"/>
    <w:rsid w:val="00F32358"/>
    <w:rsid w:val="00F32538"/>
    <w:rsid w:val="00F32DF7"/>
    <w:rsid w:val="00F33716"/>
    <w:rsid w:val="00F362B7"/>
    <w:rsid w:val="00F364C5"/>
    <w:rsid w:val="00F364E7"/>
    <w:rsid w:val="00F366C7"/>
    <w:rsid w:val="00F371E0"/>
    <w:rsid w:val="00F376B0"/>
    <w:rsid w:val="00F379CA"/>
    <w:rsid w:val="00F4033A"/>
    <w:rsid w:val="00F40CB5"/>
    <w:rsid w:val="00F42B89"/>
    <w:rsid w:val="00F431EE"/>
    <w:rsid w:val="00F438C1"/>
    <w:rsid w:val="00F450EC"/>
    <w:rsid w:val="00F45458"/>
    <w:rsid w:val="00F46192"/>
    <w:rsid w:val="00F468B7"/>
    <w:rsid w:val="00F4702B"/>
    <w:rsid w:val="00F5079F"/>
    <w:rsid w:val="00F530C5"/>
    <w:rsid w:val="00F53B6A"/>
    <w:rsid w:val="00F54AC5"/>
    <w:rsid w:val="00F54E21"/>
    <w:rsid w:val="00F55B6B"/>
    <w:rsid w:val="00F55E12"/>
    <w:rsid w:val="00F55E8B"/>
    <w:rsid w:val="00F56ED6"/>
    <w:rsid w:val="00F573C1"/>
    <w:rsid w:val="00F6144B"/>
    <w:rsid w:val="00F6212B"/>
    <w:rsid w:val="00F64F4F"/>
    <w:rsid w:val="00F65574"/>
    <w:rsid w:val="00F6584C"/>
    <w:rsid w:val="00F65A00"/>
    <w:rsid w:val="00F65CA9"/>
    <w:rsid w:val="00F66993"/>
    <w:rsid w:val="00F66BEF"/>
    <w:rsid w:val="00F66EDE"/>
    <w:rsid w:val="00F7037D"/>
    <w:rsid w:val="00F71A08"/>
    <w:rsid w:val="00F71C53"/>
    <w:rsid w:val="00F72C23"/>
    <w:rsid w:val="00F76BAD"/>
    <w:rsid w:val="00F76C3A"/>
    <w:rsid w:val="00F77D08"/>
    <w:rsid w:val="00F80227"/>
    <w:rsid w:val="00F80472"/>
    <w:rsid w:val="00F804A0"/>
    <w:rsid w:val="00F80F35"/>
    <w:rsid w:val="00F81914"/>
    <w:rsid w:val="00F81D70"/>
    <w:rsid w:val="00F8270A"/>
    <w:rsid w:val="00F84B84"/>
    <w:rsid w:val="00F857CE"/>
    <w:rsid w:val="00F861C2"/>
    <w:rsid w:val="00F86930"/>
    <w:rsid w:val="00F86F38"/>
    <w:rsid w:val="00F90897"/>
    <w:rsid w:val="00F92D4E"/>
    <w:rsid w:val="00F932D1"/>
    <w:rsid w:val="00F933E2"/>
    <w:rsid w:val="00F935A8"/>
    <w:rsid w:val="00F9491C"/>
    <w:rsid w:val="00F9509C"/>
    <w:rsid w:val="00F9599D"/>
    <w:rsid w:val="00F95E45"/>
    <w:rsid w:val="00F9636C"/>
    <w:rsid w:val="00F96584"/>
    <w:rsid w:val="00F965E9"/>
    <w:rsid w:val="00F968F6"/>
    <w:rsid w:val="00F96F91"/>
    <w:rsid w:val="00FA1465"/>
    <w:rsid w:val="00FA1C38"/>
    <w:rsid w:val="00FA1F7F"/>
    <w:rsid w:val="00FA2C26"/>
    <w:rsid w:val="00FA3CE1"/>
    <w:rsid w:val="00FA5D6C"/>
    <w:rsid w:val="00FA756D"/>
    <w:rsid w:val="00FB16D5"/>
    <w:rsid w:val="00FB2E32"/>
    <w:rsid w:val="00FB3A35"/>
    <w:rsid w:val="00FB3E22"/>
    <w:rsid w:val="00FB4956"/>
    <w:rsid w:val="00FB5A33"/>
    <w:rsid w:val="00FB648F"/>
    <w:rsid w:val="00FB6946"/>
    <w:rsid w:val="00FB7CF6"/>
    <w:rsid w:val="00FC121B"/>
    <w:rsid w:val="00FC12E8"/>
    <w:rsid w:val="00FC1327"/>
    <w:rsid w:val="00FC1A0B"/>
    <w:rsid w:val="00FC2A1E"/>
    <w:rsid w:val="00FC4AA5"/>
    <w:rsid w:val="00FC4F7F"/>
    <w:rsid w:val="00FC5616"/>
    <w:rsid w:val="00FC76F4"/>
    <w:rsid w:val="00FC7727"/>
    <w:rsid w:val="00FD22E5"/>
    <w:rsid w:val="00FD30E7"/>
    <w:rsid w:val="00FD3785"/>
    <w:rsid w:val="00FD397C"/>
    <w:rsid w:val="00FD499D"/>
    <w:rsid w:val="00FD4FD1"/>
    <w:rsid w:val="00FD5079"/>
    <w:rsid w:val="00FD5A6F"/>
    <w:rsid w:val="00FE0CBC"/>
    <w:rsid w:val="00FE20A3"/>
    <w:rsid w:val="00FE2430"/>
    <w:rsid w:val="00FE2809"/>
    <w:rsid w:val="00FE2D36"/>
    <w:rsid w:val="00FE56D6"/>
    <w:rsid w:val="00FE61A5"/>
    <w:rsid w:val="00FF0203"/>
    <w:rsid w:val="00FF1E5B"/>
    <w:rsid w:val="00FF3EE8"/>
    <w:rsid w:val="00FF4779"/>
    <w:rsid w:val="00FF4E3B"/>
    <w:rsid w:val="00FF55CE"/>
    <w:rsid w:val="00FF661E"/>
    <w:rsid w:val="00FF704D"/>
    <w:rsid w:val="00FF7836"/>
    <w:rsid w:val="00FF7DDB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10322346"/>
  <w15:chartTrackingRefBased/>
  <w15:docId w15:val="{B3631F6A-B541-455B-993F-CAECB5B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33C2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529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rsid w:val="00746E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6E4E"/>
  </w:style>
  <w:style w:type="character" w:styleId="a7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A85042"/>
    <w:pPr>
      <w:spacing w:after="120"/>
      <w:ind w:left="283"/>
    </w:pPr>
  </w:style>
  <w:style w:type="paragraph" w:styleId="ab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c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d">
    <w:name w:val="footer"/>
    <w:basedOn w:val="a"/>
    <w:link w:val="ae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">
    <w:name w:val="Выделение для Базового Поиска"/>
    <w:rsid w:val="000A5AE2"/>
    <w:rPr>
      <w:b/>
      <w:bCs/>
      <w:color w:val="0058A9"/>
    </w:rPr>
  </w:style>
  <w:style w:type="paragraph" w:styleId="af0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10A21"/>
    <w:rPr>
      <w:sz w:val="16"/>
      <w:szCs w:val="16"/>
    </w:rPr>
  </w:style>
  <w:style w:type="paragraph" w:styleId="af2">
    <w:name w:val="annotation text"/>
    <w:basedOn w:val="a"/>
    <w:semiHidden/>
    <w:rsid w:val="00310A21"/>
    <w:rPr>
      <w:sz w:val="20"/>
      <w:szCs w:val="20"/>
    </w:rPr>
  </w:style>
  <w:style w:type="paragraph" w:styleId="af3">
    <w:name w:val="annotation subject"/>
    <w:basedOn w:val="af2"/>
    <w:next w:val="af2"/>
    <w:semiHidden/>
    <w:rsid w:val="00310A21"/>
    <w:rPr>
      <w:b/>
      <w:bCs/>
    </w:rPr>
  </w:style>
  <w:style w:type="character" w:customStyle="1" w:styleId="af4">
    <w:name w:val="Гипертекстовая ссылка"/>
    <w:rsid w:val="00583065"/>
    <w:rPr>
      <w:color w:val="106BBE"/>
    </w:rPr>
  </w:style>
  <w:style w:type="paragraph" w:customStyle="1" w:styleId="af5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rsid w:val="00583065"/>
    <w:rPr>
      <w:i/>
      <w:iCs/>
    </w:rPr>
  </w:style>
  <w:style w:type="character" w:customStyle="1" w:styleId="ae">
    <w:name w:val="Нижний колонтитул Знак"/>
    <w:link w:val="ad"/>
    <w:uiPriority w:val="99"/>
    <w:locked/>
    <w:rsid w:val="00F362B7"/>
    <w:rPr>
      <w:sz w:val="24"/>
      <w:szCs w:val="24"/>
      <w:lang w:val="ru-RU" w:eastAsia="ru-RU" w:bidi="ar-SA"/>
    </w:rPr>
  </w:style>
  <w:style w:type="paragraph" w:styleId="af7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8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link w:val="af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8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с отступом Знак"/>
    <w:link w:val="a9"/>
    <w:rsid w:val="00ED2C06"/>
    <w:rPr>
      <w:sz w:val="24"/>
      <w:szCs w:val="24"/>
    </w:rPr>
  </w:style>
  <w:style w:type="table" w:customStyle="1" w:styleId="210">
    <w:name w:val="Сетка таблицы21"/>
    <w:basedOn w:val="a1"/>
    <w:next w:val="a8"/>
    <w:uiPriority w:val="59"/>
    <w:rsid w:val="00222AA2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66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Абзац списка Знак"/>
    <w:link w:val="af9"/>
    <w:uiPriority w:val="34"/>
    <w:locked/>
    <w:rsid w:val="00A30E6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22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220DC"/>
    <w:rPr>
      <w:rFonts w:ascii="Courier New" w:hAnsi="Courier New" w:cs="Courier New"/>
    </w:rPr>
  </w:style>
  <w:style w:type="paragraph" w:customStyle="1" w:styleId="Style17">
    <w:name w:val="Style17"/>
    <w:basedOn w:val="a"/>
    <w:uiPriority w:val="99"/>
    <w:rsid w:val="0055252D"/>
    <w:pPr>
      <w:widowControl w:val="0"/>
      <w:autoSpaceDE w:val="0"/>
      <w:autoSpaceDN w:val="0"/>
      <w:adjustRightInd w:val="0"/>
      <w:spacing w:line="360" w:lineRule="exact"/>
      <w:ind w:firstLine="691"/>
      <w:jc w:val="both"/>
    </w:pPr>
  </w:style>
  <w:style w:type="character" w:customStyle="1" w:styleId="FontStyle61">
    <w:name w:val="Font Style61"/>
    <w:uiPriority w:val="99"/>
    <w:rsid w:val="0055252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rsid w:val="00252111"/>
    <w:rPr>
      <w:rFonts w:ascii="Arial" w:hAnsi="Arial"/>
      <w:b/>
      <w:bCs/>
      <w:color w:val="000080"/>
    </w:rPr>
  </w:style>
  <w:style w:type="paragraph" w:styleId="afb">
    <w:name w:val="Revision"/>
    <w:hidden/>
    <w:uiPriority w:val="99"/>
    <w:semiHidden/>
    <w:rsid w:val="005E44EE"/>
    <w:rPr>
      <w:sz w:val="24"/>
      <w:szCs w:val="24"/>
    </w:rPr>
  </w:style>
  <w:style w:type="character" w:customStyle="1" w:styleId="20">
    <w:name w:val="Заголовок 2 Знак"/>
    <w:link w:val="2"/>
    <w:semiHidden/>
    <w:rsid w:val="00733C2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529C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024878"/>
    <w:pPr>
      <w:spacing w:before="100" w:beforeAutospacing="1" w:after="100" w:afterAutospacing="1"/>
    </w:pPr>
  </w:style>
  <w:style w:type="paragraph" w:customStyle="1" w:styleId="Default">
    <w:name w:val="Default"/>
    <w:rsid w:val="0036147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0000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B96E-F046-4735-8351-E0B422D9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37</Pages>
  <Words>10964</Words>
  <Characters>82432</Characters>
  <Application>Microsoft Office Word</Application>
  <DocSecurity>0</DocSecurity>
  <Lines>686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93210</CharactersWithSpaces>
  <SharedDoc>false</SharedDoc>
  <HLinks>
    <vt:vector size="12" baseType="variant">
      <vt:variant>
        <vt:i4>6160406</vt:i4>
      </vt:variant>
      <vt:variant>
        <vt:i4>3</vt:i4>
      </vt:variant>
      <vt:variant>
        <vt:i4>0</vt:i4>
      </vt:variant>
      <vt:variant>
        <vt:i4>5</vt:i4>
      </vt:variant>
      <vt:variant>
        <vt:lpwstr>garantf1://4000000.0/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riv</dc:creator>
  <cp:keywords/>
  <dc:description/>
  <cp:lastModifiedBy>Ирина В. Рубцова</cp:lastModifiedBy>
  <cp:revision>7</cp:revision>
  <cp:lastPrinted>2023-12-13T11:41:00Z</cp:lastPrinted>
  <dcterms:created xsi:type="dcterms:W3CDTF">2025-12-30T04:32:00Z</dcterms:created>
  <dcterms:modified xsi:type="dcterms:W3CDTF">2025-12-30T05:19:00Z</dcterms:modified>
</cp:coreProperties>
</file>